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810959" w14:textId="77777777" w:rsidR="003C4378" w:rsidRPr="00013926" w:rsidRDefault="003C4378" w:rsidP="00C56742">
      <w:pPr>
        <w:pStyle w:val="NRCINSPECTIONMANUAL"/>
        <w:rPr>
          <w:sz w:val="22"/>
        </w:rPr>
      </w:pPr>
      <w:r w:rsidRPr="00013926">
        <w:rPr>
          <w:sz w:val="22"/>
        </w:rPr>
        <w:tab/>
      </w:r>
      <w:r w:rsidRPr="00C56742">
        <w:rPr>
          <w:b/>
          <w:bCs/>
          <w:sz w:val="38"/>
          <w:szCs w:val="38"/>
        </w:rPr>
        <w:t>NRC INSPECTION MANUAL</w:t>
      </w:r>
      <w:r w:rsidRPr="00013926">
        <w:rPr>
          <w:sz w:val="22"/>
        </w:rPr>
        <w:tab/>
      </w:r>
      <w:r w:rsidRPr="00013926">
        <w:t>NSIR/DSO</w:t>
      </w:r>
      <w:r w:rsidRPr="001A4F7B">
        <w:rPr>
          <w:noProof/>
          <w:szCs w:val="20"/>
        </w:rPr>
        <mc:AlternateContent>
          <mc:Choice Requires="wps">
            <w:drawing>
              <wp:anchor distT="0" distB="0" distL="114300" distR="114300" simplePos="0" relativeHeight="251658240" behindDoc="0" locked="0" layoutInCell="0" allowOverlap="1" wp14:anchorId="04C8E24B" wp14:editId="299E1597">
                <wp:simplePos x="0" y="0"/>
                <wp:positionH relativeFrom="margin">
                  <wp:posOffset>0</wp:posOffset>
                </wp:positionH>
                <wp:positionV relativeFrom="paragraph">
                  <wp:posOffset>0</wp:posOffset>
                </wp:positionV>
                <wp:extent cx="0" cy="0"/>
                <wp:effectExtent l="19050" t="21590" r="19050" b="1651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4384">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A4302" id="Line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" o:allowincell="f" strokecolor="#020000" strokeweight="1.92pt">
                <w10:wrap anchorx="margin"/>
              </v:line>
            </w:pict>
          </mc:Fallback>
        </mc:AlternateContent>
      </w:r>
    </w:p>
    <w:p w14:paraId="1DEF6A2C" w14:textId="305D947F" w:rsidR="003C4378" w:rsidRPr="00070625" w:rsidRDefault="003C4378" w:rsidP="00C56742">
      <w:pPr>
        <w:pStyle w:val="IMCIP"/>
      </w:pPr>
      <w:r w:rsidRPr="00070625">
        <w:t xml:space="preserve">INSPECTION PROCEDURE </w:t>
      </w:r>
      <w:r w:rsidR="006A2450" w:rsidRPr="00070625">
        <w:t>81000</w:t>
      </w:r>
      <w:r w:rsidR="00830A91" w:rsidRPr="00070625">
        <w:t>.</w:t>
      </w:r>
      <w:r w:rsidRPr="00070625">
        <w:t>01</w:t>
      </w:r>
    </w:p>
    <w:p w14:paraId="1B229119" w14:textId="3C3B80B8" w:rsidR="00D10F13" w:rsidRPr="00F8315E" w:rsidRDefault="00F95949" w:rsidP="00F8315E">
      <w:pPr>
        <w:pStyle w:val="Title"/>
      </w:pPr>
      <w:r w:rsidRPr="00F8315E">
        <w:t>ACCESS AUTHORIZATION</w:t>
      </w:r>
    </w:p>
    <w:p w14:paraId="75F18234" w14:textId="52A0DD68" w:rsidR="00F95949" w:rsidRPr="00F8315E" w:rsidRDefault="00D10F13" w:rsidP="00F8315E">
      <w:pPr>
        <w:pStyle w:val="EffectiveDate"/>
      </w:pPr>
      <w:r w:rsidRPr="00F8315E">
        <w:t>Effective Date:</w:t>
      </w:r>
      <w:r w:rsidR="003408DF" w:rsidRPr="00F8315E">
        <w:t xml:space="preserve"> </w:t>
      </w:r>
      <w:ins w:id="0" w:author="Author">
        <w:r w:rsidR="00A4168D">
          <w:t>January 1, 2024</w:t>
        </w:r>
      </w:ins>
    </w:p>
    <w:p w14:paraId="476F8DC1" w14:textId="34AB1472" w:rsidR="006F0EBD" w:rsidRPr="00F8315E" w:rsidRDefault="00AC520A" w:rsidP="00F8315E">
      <w:pPr>
        <w:pStyle w:val="Applicability"/>
      </w:pPr>
      <w:r w:rsidRPr="00F8315E">
        <w:t>PROGRAM APPLICABILITY:</w:t>
      </w:r>
      <w:r w:rsidR="003408DF" w:rsidRPr="00F8315E">
        <w:t xml:space="preserve"> </w:t>
      </w:r>
      <w:r w:rsidR="00975761" w:rsidRPr="00F8315E">
        <w:t xml:space="preserve">IMC </w:t>
      </w:r>
      <w:r w:rsidR="003051CC" w:rsidRPr="00F8315E">
        <w:t>2200</w:t>
      </w:r>
      <w:r w:rsidR="00C56742" w:rsidRPr="00F8315E">
        <w:t xml:space="preserve"> </w:t>
      </w:r>
      <w:r w:rsidRPr="00F8315E">
        <w:t>A</w:t>
      </w:r>
      <w:ins w:id="1" w:author="Author">
        <w:r w:rsidR="00403C87" w:rsidRPr="00F8315E">
          <w:t>,</w:t>
        </w:r>
        <w:r w:rsidR="002E09C2" w:rsidRPr="00F8315E">
          <w:t xml:space="preserve"> IMC </w:t>
        </w:r>
        <w:r w:rsidR="007609FE" w:rsidRPr="00F8315E">
          <w:t>2562</w:t>
        </w:r>
      </w:ins>
    </w:p>
    <w:p w14:paraId="519564F3" w14:textId="14653A5D" w:rsidR="000A6109" w:rsidRPr="00F8315E" w:rsidRDefault="003051CC" w:rsidP="00F8315E">
      <w:pPr>
        <w:pStyle w:val="Heading1"/>
      </w:pPr>
      <w:r w:rsidRPr="00F8315E">
        <w:t>81000.01-01</w:t>
      </w:r>
      <w:r w:rsidRPr="00F8315E">
        <w:tab/>
        <w:t>INSPECTION OBJECTIVES</w:t>
      </w:r>
    </w:p>
    <w:p w14:paraId="424DFBA3" w14:textId="1942B2E6" w:rsidR="000A6109" w:rsidRPr="00981CC9" w:rsidRDefault="00F8315E" w:rsidP="00F8315E">
      <w:pPr>
        <w:pStyle w:val="BodyText2"/>
      </w:pPr>
      <w:r>
        <w:t>01.01</w:t>
      </w:r>
      <w:r>
        <w:tab/>
      </w:r>
      <w:r w:rsidR="00E2520C" w:rsidRPr="00981CC9">
        <w:t xml:space="preserve">To verify that the </w:t>
      </w:r>
      <w:r w:rsidR="003F3057" w:rsidRPr="00981CC9">
        <w:t xml:space="preserve">licensee has developed and is </w:t>
      </w:r>
      <w:r w:rsidR="00C0446C" w:rsidRPr="00981CC9">
        <w:t>implementing, or</w:t>
      </w:r>
      <w:r w:rsidR="003F3057" w:rsidRPr="00981CC9">
        <w:t xml:space="preserve"> </w:t>
      </w:r>
      <w:r w:rsidR="003051CC" w:rsidRPr="00981CC9">
        <w:t xml:space="preserve">is </w:t>
      </w:r>
      <w:r w:rsidR="00396362" w:rsidRPr="00981CC9">
        <w:t>prepared to</w:t>
      </w:r>
      <w:r w:rsidR="008B5488" w:rsidRPr="00981CC9">
        <w:t xml:space="preserve"> </w:t>
      </w:r>
      <w:r w:rsidR="003F3057" w:rsidRPr="00981CC9">
        <w:t>implement</w:t>
      </w:r>
      <w:r w:rsidR="00C0446C" w:rsidRPr="00981CC9">
        <w:t>,</w:t>
      </w:r>
      <w:r w:rsidR="00E2520C" w:rsidRPr="00981CC9">
        <w:t xml:space="preserve"> its </w:t>
      </w:r>
      <w:r w:rsidR="00793E75" w:rsidRPr="00981CC9">
        <w:t>Access A</w:t>
      </w:r>
      <w:r w:rsidR="00D214F2" w:rsidRPr="00981CC9">
        <w:t>uthorization</w:t>
      </w:r>
      <w:r w:rsidR="00793E75" w:rsidRPr="00981CC9">
        <w:t xml:space="preserve"> (</w:t>
      </w:r>
      <w:r w:rsidR="007763DC" w:rsidRPr="00981CC9">
        <w:t>AA</w:t>
      </w:r>
      <w:r w:rsidR="00793E75" w:rsidRPr="00981CC9">
        <w:t xml:space="preserve">) </w:t>
      </w:r>
      <w:r w:rsidR="00E2520C" w:rsidRPr="00981CC9">
        <w:t xml:space="preserve">program in accordance with the </w:t>
      </w:r>
      <w:r w:rsidR="00605FEB" w:rsidRPr="00981CC9">
        <w:t>U.S. Nuclear Regulatory Commission (</w:t>
      </w:r>
      <w:r w:rsidR="00E2520C" w:rsidRPr="00981CC9">
        <w:t>NRC</w:t>
      </w:r>
      <w:r w:rsidR="00605FEB" w:rsidRPr="00981CC9">
        <w:t>)</w:t>
      </w:r>
      <w:r w:rsidR="00E2520C" w:rsidRPr="00981CC9">
        <w:t>-approved security plan</w:t>
      </w:r>
      <w:r w:rsidR="00AC6AC6" w:rsidRPr="00981CC9">
        <w:t>s</w:t>
      </w:r>
      <w:r w:rsidR="00AE107B" w:rsidRPr="00981CC9">
        <w:t>.</w:t>
      </w:r>
    </w:p>
    <w:p w14:paraId="681CB834" w14:textId="4BE869DA" w:rsidR="000A6109" w:rsidRPr="00981CC9" w:rsidRDefault="00F8315E" w:rsidP="00F8315E">
      <w:pPr>
        <w:pStyle w:val="BodyText2"/>
      </w:pPr>
      <w:r>
        <w:t>01.02</w:t>
      </w:r>
      <w:r>
        <w:tab/>
      </w:r>
      <w:r w:rsidR="00E2520C" w:rsidRPr="00981CC9">
        <w:t xml:space="preserve">To verify that the </w:t>
      </w:r>
      <w:r w:rsidR="003F3057" w:rsidRPr="00981CC9">
        <w:t xml:space="preserve">licensee has developed and is </w:t>
      </w:r>
      <w:r w:rsidR="00C0446C" w:rsidRPr="00981CC9">
        <w:t>implementing, or</w:t>
      </w:r>
      <w:r w:rsidR="003F3057" w:rsidRPr="00981CC9">
        <w:t xml:space="preserve"> is prepared to</w:t>
      </w:r>
      <w:r w:rsidR="00EA3396" w:rsidRPr="00981CC9">
        <w:t xml:space="preserve"> </w:t>
      </w:r>
      <w:r w:rsidR="003F3057" w:rsidRPr="00981CC9">
        <w:t>implement</w:t>
      </w:r>
      <w:r w:rsidR="00C0446C" w:rsidRPr="00981CC9">
        <w:t>,</w:t>
      </w:r>
      <w:r w:rsidR="003F3057" w:rsidRPr="00981CC9">
        <w:t xml:space="preserve"> measures to ensure that</w:t>
      </w:r>
      <w:r w:rsidR="00E2520C" w:rsidRPr="00981CC9">
        <w:t xml:space="preserve"> its </w:t>
      </w:r>
      <w:r w:rsidR="007763DC" w:rsidRPr="00981CC9">
        <w:t>AA</w:t>
      </w:r>
      <w:r w:rsidR="00E2520C" w:rsidRPr="00981CC9">
        <w:t xml:space="preserve"> program provides assurance that individuals granted unesco</w:t>
      </w:r>
      <w:r w:rsidR="00D2689A" w:rsidRPr="00981CC9">
        <w:t xml:space="preserve">rted access are trustworthy, </w:t>
      </w:r>
      <w:r w:rsidR="00E2520C" w:rsidRPr="00981CC9">
        <w:t>reliable</w:t>
      </w:r>
      <w:r w:rsidR="002D2394" w:rsidRPr="00981CC9">
        <w:t>,</w:t>
      </w:r>
      <w:r w:rsidR="00E2520C" w:rsidRPr="00981CC9">
        <w:t xml:space="preserve"> and do not constitute an unreasonable risk to public health and safety or the common defense and security.</w:t>
      </w:r>
    </w:p>
    <w:p w14:paraId="3DC393D4" w14:textId="570235EE" w:rsidR="000A6109" w:rsidRPr="00981CC9" w:rsidRDefault="00F8315E" w:rsidP="00F8315E">
      <w:pPr>
        <w:pStyle w:val="BodyText2"/>
      </w:pPr>
      <w:r>
        <w:t>01.03</w:t>
      </w:r>
      <w:r>
        <w:tab/>
      </w:r>
      <w:r w:rsidR="00E2520C" w:rsidRPr="00981CC9">
        <w:t xml:space="preserve">To verify that the </w:t>
      </w:r>
      <w:r w:rsidR="003F3057" w:rsidRPr="00981CC9">
        <w:t>licensee has developed and is implementing, or is prepared to</w:t>
      </w:r>
      <w:r w:rsidR="00EA3396" w:rsidRPr="00981CC9">
        <w:t xml:space="preserve"> </w:t>
      </w:r>
      <w:r w:rsidR="003F3057" w:rsidRPr="00981CC9">
        <w:t>implement</w:t>
      </w:r>
      <w:r w:rsidR="00C0446C" w:rsidRPr="00981CC9">
        <w:t>,</w:t>
      </w:r>
      <w:r w:rsidR="003F3057" w:rsidRPr="00981CC9">
        <w:t xml:space="preserve"> measures to ensure that the </w:t>
      </w:r>
      <w:r w:rsidR="00E2520C" w:rsidRPr="00981CC9">
        <w:t>behavioral observa</w:t>
      </w:r>
      <w:r w:rsidR="00605FEB" w:rsidRPr="00981CC9">
        <w:t>tion provisions of the licensee’</w:t>
      </w:r>
      <w:r w:rsidR="00E2520C" w:rsidRPr="00981CC9">
        <w:t xml:space="preserve">s </w:t>
      </w:r>
      <w:r w:rsidR="007763DC" w:rsidRPr="00981CC9">
        <w:t>AA</w:t>
      </w:r>
      <w:r w:rsidR="00E2520C" w:rsidRPr="00981CC9">
        <w:t xml:space="preserve"> program </w:t>
      </w:r>
      <w:proofErr w:type="gramStart"/>
      <w:r w:rsidR="00E2520C" w:rsidRPr="00981CC9">
        <w:t>provides</w:t>
      </w:r>
      <w:proofErr w:type="gramEnd"/>
      <w:r w:rsidR="00E2520C" w:rsidRPr="00981CC9">
        <w:t xml:space="preserve"> assurance of continued reliability and trustworthiness of personnel with unescorted access.</w:t>
      </w:r>
    </w:p>
    <w:p w14:paraId="283FFBFE" w14:textId="7AE3F428" w:rsidR="000A6109" w:rsidRPr="00981CC9" w:rsidRDefault="00F8315E" w:rsidP="00F8315E">
      <w:pPr>
        <w:pStyle w:val="BodyText2"/>
      </w:pPr>
      <w:r>
        <w:t>01.04</w:t>
      </w:r>
      <w:r>
        <w:tab/>
      </w:r>
      <w:r w:rsidR="00E2520C" w:rsidRPr="00981CC9">
        <w:t xml:space="preserve">To verify and assess that the </w:t>
      </w:r>
      <w:r w:rsidR="003F3057" w:rsidRPr="00981CC9">
        <w:t xml:space="preserve">licensee </w:t>
      </w:r>
      <w:bookmarkStart w:id="2" w:name="_Hlk528054010"/>
      <w:r w:rsidR="003F3057" w:rsidRPr="00981CC9">
        <w:t>has developed and is implementing</w:t>
      </w:r>
      <w:r w:rsidR="00C0446C" w:rsidRPr="00981CC9">
        <w:t>,</w:t>
      </w:r>
      <w:r w:rsidR="003F3057" w:rsidRPr="00981CC9">
        <w:t xml:space="preserve"> or is</w:t>
      </w:r>
      <w:r w:rsidR="00EA3396" w:rsidRPr="00981CC9">
        <w:t xml:space="preserve"> </w:t>
      </w:r>
      <w:r w:rsidR="003F3057" w:rsidRPr="00981CC9">
        <w:t>prepared to implement</w:t>
      </w:r>
      <w:r w:rsidR="00C0446C" w:rsidRPr="00981CC9">
        <w:t>,</w:t>
      </w:r>
      <w:bookmarkEnd w:id="2"/>
      <w:r w:rsidR="00E2520C" w:rsidRPr="00981CC9">
        <w:t xml:space="preserve"> provisions of the insider mitigation program </w:t>
      </w:r>
      <w:r w:rsidR="001B2E70" w:rsidRPr="00981CC9">
        <w:t xml:space="preserve">that </w:t>
      </w:r>
      <w:r w:rsidR="00E2520C" w:rsidRPr="00981CC9">
        <w:t>are effective in mitigating the active insider and active violent insider.</w:t>
      </w:r>
    </w:p>
    <w:p w14:paraId="696735E7" w14:textId="3BB7B3DB" w:rsidR="00EC33ED" w:rsidRPr="00981CC9" w:rsidRDefault="00F8315E" w:rsidP="00F8315E">
      <w:pPr>
        <w:pStyle w:val="BodyText2"/>
      </w:pPr>
      <w:r>
        <w:t>01.05</w:t>
      </w:r>
      <w:r>
        <w:tab/>
      </w:r>
      <w:r w:rsidR="00EC33ED" w:rsidRPr="00981CC9">
        <w:t>To verify that the licensee’s physical protection program associated with this sample is</w:t>
      </w:r>
      <w:r w:rsidR="00EA3396" w:rsidRPr="00981CC9">
        <w:t xml:space="preserve"> </w:t>
      </w:r>
      <w:r w:rsidR="00EC33ED" w:rsidRPr="00981CC9">
        <w:t xml:space="preserve">designed and implemented, or is prepared to implement, to meet the general performance objective of Title 10 of the </w:t>
      </w:r>
      <w:r w:rsidR="00EC33ED" w:rsidRPr="00981CC9">
        <w:rPr>
          <w:i/>
        </w:rPr>
        <w:t>Code of Federal Regulations</w:t>
      </w:r>
      <w:r w:rsidR="00EC33ED" w:rsidRPr="00981CC9">
        <w:t xml:space="preserve"> (10 CFR) 73.55(b).</w:t>
      </w:r>
    </w:p>
    <w:p w14:paraId="34BF865E" w14:textId="690DBDAA" w:rsidR="000A6109" w:rsidRPr="00F8315E" w:rsidRDefault="00C0446C" w:rsidP="00F8315E">
      <w:pPr>
        <w:pStyle w:val="Heading1"/>
      </w:pPr>
      <w:r w:rsidRPr="00F8315E">
        <w:t>81000.01-</w:t>
      </w:r>
      <w:r w:rsidR="005C3D72" w:rsidRPr="00F8315E">
        <w:t>0</w:t>
      </w:r>
      <w:r w:rsidR="008A5557" w:rsidRPr="00F8315E">
        <w:t>2</w:t>
      </w:r>
      <w:r w:rsidR="005C3D72" w:rsidRPr="00F8315E">
        <w:tab/>
      </w:r>
      <w:r w:rsidR="00567E94" w:rsidRPr="00F8315E">
        <w:t>INSPECTION REQUIREMENTS</w:t>
      </w:r>
    </w:p>
    <w:p w14:paraId="3979B5FC" w14:textId="27DF15C7" w:rsidR="000A6109" w:rsidRPr="00661913" w:rsidRDefault="00CC7DE5" w:rsidP="00661913">
      <w:pPr>
        <w:pStyle w:val="BodyText"/>
        <w:rPr>
          <w:u w:val="single"/>
        </w:rPr>
      </w:pPr>
      <w:r w:rsidRPr="00661913">
        <w:rPr>
          <w:u w:val="single"/>
        </w:rPr>
        <w:t>General Guidance</w:t>
      </w:r>
    </w:p>
    <w:p w14:paraId="061F4C17" w14:textId="3C1F7869" w:rsidR="003F3057" w:rsidRPr="00981CC9" w:rsidRDefault="003F3057" w:rsidP="00A927F6">
      <w:pPr>
        <w:pStyle w:val="BodyText"/>
      </w:pPr>
      <w:r w:rsidRPr="00A927F6">
        <w:t>This</w:t>
      </w:r>
      <w:r w:rsidRPr="00981CC9">
        <w:t xml:space="preserve"> inspection procedure </w:t>
      </w:r>
      <w:r w:rsidR="00C11057" w:rsidRPr="00981CC9">
        <w:t xml:space="preserve">(IP) </w:t>
      </w:r>
      <w:r w:rsidRPr="00981CC9">
        <w:t>was developed to ensure the operational program established for implementation at a plant li</w:t>
      </w:r>
      <w:r w:rsidR="00856869" w:rsidRPr="00981CC9">
        <w:t xml:space="preserve">censed in accordance with </w:t>
      </w:r>
      <w:r w:rsidR="006A2450" w:rsidRPr="00981CC9">
        <w:t>10</w:t>
      </w:r>
      <w:r w:rsidRPr="00981CC9">
        <w:t xml:space="preserve"> CFR Part</w:t>
      </w:r>
      <w:r w:rsidR="0058680A" w:rsidRPr="00981CC9">
        <w:t> </w:t>
      </w:r>
      <w:r w:rsidRPr="00981CC9">
        <w:t>50 and 10</w:t>
      </w:r>
      <w:r w:rsidR="002D72B0" w:rsidRPr="00981CC9">
        <w:t> </w:t>
      </w:r>
      <w:r w:rsidRPr="00981CC9">
        <w:t>CFR Part</w:t>
      </w:r>
      <w:r w:rsidR="0058680A" w:rsidRPr="00981CC9">
        <w:t> </w:t>
      </w:r>
      <w:r w:rsidRPr="00981CC9">
        <w:t>52 meet all NRC requirements and objectives for operational program readiness.</w:t>
      </w:r>
      <w:r w:rsidR="003408DF" w:rsidRPr="00981CC9">
        <w:t xml:space="preserve"> </w:t>
      </w:r>
      <w:r w:rsidRPr="00981CC9">
        <w:t xml:space="preserve">Note that this inspection is conducted as licensees activate </w:t>
      </w:r>
      <w:r w:rsidR="002A5811" w:rsidRPr="00981CC9">
        <w:t>the</w:t>
      </w:r>
      <w:ins w:id="3" w:author="Author">
        <w:r w:rsidR="002A5811" w:rsidRPr="00981CC9">
          <w:t>ir</w:t>
        </w:r>
      </w:ins>
      <w:r w:rsidR="002A5811" w:rsidRPr="00981CC9">
        <w:t xml:space="preserve"> </w:t>
      </w:r>
      <w:r w:rsidRPr="00981CC9">
        <w:t>operational program</w:t>
      </w:r>
      <w:r w:rsidR="000C1F34" w:rsidRPr="00981CC9">
        <w:t xml:space="preserve"> </w:t>
      </w:r>
      <w:ins w:id="4" w:author="Author">
        <w:r w:rsidR="000C1F34" w:rsidRPr="00981CC9">
          <w:t>in accordance with IMC 2200</w:t>
        </w:r>
        <w:r w:rsidR="009636F4" w:rsidRPr="00981CC9">
          <w:t>, Appendix</w:t>
        </w:r>
        <w:r w:rsidR="00E71462" w:rsidRPr="00981CC9">
          <w:t> </w:t>
        </w:r>
        <w:r w:rsidR="009636F4" w:rsidRPr="00981CC9">
          <w:t xml:space="preserve">A, “Security Construction Inspection Program,” </w:t>
        </w:r>
        <w:r w:rsidR="00ED5EC9" w:rsidRPr="00981CC9">
          <w:t>or</w:t>
        </w:r>
        <w:r w:rsidR="009636F4" w:rsidRPr="00981CC9">
          <w:t xml:space="preserve"> IMC</w:t>
        </w:r>
        <w:r w:rsidR="00E71462" w:rsidRPr="00981CC9">
          <w:t> </w:t>
        </w:r>
        <w:r w:rsidR="009636F4" w:rsidRPr="00981CC9">
          <w:t>2562</w:t>
        </w:r>
        <w:r w:rsidR="00C74648" w:rsidRPr="00981CC9">
          <w:t xml:space="preserve">, </w:t>
        </w:r>
        <w:r w:rsidR="00430286" w:rsidRPr="00981CC9">
          <w:t>“Light-Water Reactor Inspection Program for Restart of Reactor Facilities Following Permanent Cessation of Power Operations.”</w:t>
        </w:r>
        <w:r w:rsidR="00017B83">
          <w:t xml:space="preserve"> </w:t>
        </w:r>
        <w:r w:rsidR="005E0905" w:rsidRPr="00981CC9">
          <w:t xml:space="preserve">For reactors under construction, this IP is applicable to all power reactors under construction that are subject to oversight under the NRC’s </w:t>
        </w:r>
        <w:r w:rsidR="00472B6F" w:rsidRPr="00981CC9">
          <w:t xml:space="preserve">Construction </w:t>
        </w:r>
        <w:r w:rsidR="005E0905" w:rsidRPr="00981CC9">
          <w:t>R</w:t>
        </w:r>
        <w:r w:rsidR="004B4559" w:rsidRPr="00981CC9">
          <w:t xml:space="preserve">eactor </w:t>
        </w:r>
        <w:r w:rsidR="005E0905" w:rsidRPr="00981CC9">
          <w:t>O</w:t>
        </w:r>
        <w:r w:rsidR="004B4559" w:rsidRPr="00981CC9">
          <w:t xml:space="preserve">versight </w:t>
        </w:r>
        <w:r w:rsidR="005E0905" w:rsidRPr="00981CC9">
          <w:t>P</w:t>
        </w:r>
        <w:r w:rsidR="004B4559" w:rsidRPr="00981CC9">
          <w:t>ro</w:t>
        </w:r>
        <w:r w:rsidR="009E070C" w:rsidRPr="00981CC9">
          <w:t>cess</w:t>
        </w:r>
        <w:r w:rsidR="00E05BE1" w:rsidRPr="00981CC9">
          <w:t xml:space="preserve"> (</w:t>
        </w:r>
        <w:proofErr w:type="spellStart"/>
        <w:r w:rsidR="00E05BE1" w:rsidRPr="00981CC9">
          <w:t>cROP</w:t>
        </w:r>
        <w:proofErr w:type="spellEnd"/>
        <w:r w:rsidR="00E05BE1" w:rsidRPr="00981CC9">
          <w:t>)</w:t>
        </w:r>
        <w:r w:rsidR="005E0905" w:rsidRPr="00981CC9">
          <w:t xml:space="preserve">. </w:t>
        </w:r>
        <w:r w:rsidR="004B4559" w:rsidRPr="00981CC9">
          <w:t xml:space="preserve">For </w:t>
        </w:r>
        <w:r w:rsidR="005F6D6D" w:rsidRPr="00981CC9">
          <w:t xml:space="preserve">restart of reactor facilities following termination of an operating </w:t>
        </w:r>
        <w:r w:rsidR="005F6D6D" w:rsidRPr="00981CC9">
          <w:lastRenderedPageBreak/>
          <w:t xml:space="preserve">license, </w:t>
        </w:r>
        <w:r w:rsidR="00FF0903" w:rsidRPr="00981CC9">
          <w:t xml:space="preserve">this IP is applicable </w:t>
        </w:r>
        <w:r w:rsidR="00FD3C6F" w:rsidRPr="00981CC9">
          <w:t xml:space="preserve">for transitioning from a </w:t>
        </w:r>
        <w:r w:rsidR="00761411" w:rsidRPr="00981CC9">
          <w:t>decommissioned or extended shutdown reactor facilit</w:t>
        </w:r>
        <w:r w:rsidR="00341416" w:rsidRPr="00981CC9">
          <w:t>y</w:t>
        </w:r>
        <w:r w:rsidR="00761411" w:rsidRPr="00981CC9">
          <w:t xml:space="preserve"> to an operational power reactor facility subject to the Reactor Oversight Process</w:t>
        </w:r>
        <w:r w:rsidR="00E05BE1" w:rsidRPr="00981CC9">
          <w:t xml:space="preserve"> (ROP)</w:t>
        </w:r>
        <w:r w:rsidR="00761411" w:rsidRPr="00981CC9">
          <w:t>.</w:t>
        </w:r>
      </w:ins>
      <w:r w:rsidR="00017B83">
        <w:t xml:space="preserve"> V</w:t>
      </w:r>
      <w:r w:rsidR="00017B83" w:rsidRPr="00981CC9">
        <w:t>erification through observation of activities may not be possible. In such cases, the inspector(s) should review the appropriate licensee procedures and conduct inspections of all associated areas to ensure program compliance upon implementation.</w:t>
      </w:r>
    </w:p>
    <w:p w14:paraId="717C2DF7" w14:textId="6B225A73" w:rsidR="000A6109" w:rsidRPr="00981CC9" w:rsidRDefault="00C833CD" w:rsidP="00A927F6">
      <w:pPr>
        <w:pStyle w:val="BodyText"/>
      </w:pPr>
      <w:r w:rsidRPr="00981CC9">
        <w:t xml:space="preserve">Through verification of the inspection requirements within this inspection procedure, </w:t>
      </w:r>
      <w:r w:rsidR="00781C88" w:rsidRPr="00981CC9">
        <w:t xml:space="preserve">the </w:t>
      </w:r>
      <w:r w:rsidRPr="00981CC9">
        <w:t xml:space="preserve">inspector(s) shall ensure that the licensee’s physical protection program associated with this sample </w:t>
      </w:r>
      <w:r w:rsidR="00B42A71" w:rsidRPr="00981CC9">
        <w:t>is designed and implemented</w:t>
      </w:r>
      <w:r w:rsidR="00386B16" w:rsidRPr="00981CC9">
        <w:t xml:space="preserve">, or is prepared to implement, the general performance objective of </w:t>
      </w:r>
      <w:r w:rsidR="002D72B0" w:rsidRPr="00981CC9">
        <w:t>10 </w:t>
      </w:r>
      <w:r w:rsidR="00386B16" w:rsidRPr="00981CC9">
        <w:t>CFR</w:t>
      </w:r>
      <w:r w:rsidR="002D72B0" w:rsidRPr="00981CC9">
        <w:t> </w:t>
      </w:r>
      <w:r w:rsidR="00386B16" w:rsidRPr="00981CC9">
        <w:t>73.55(b).</w:t>
      </w:r>
    </w:p>
    <w:p w14:paraId="40D42D9C" w14:textId="2770207D" w:rsidR="0058680A" w:rsidRPr="00981CC9" w:rsidRDefault="00852F50" w:rsidP="00A927F6">
      <w:pPr>
        <w:pStyle w:val="BodyText"/>
      </w:pPr>
      <w:r w:rsidRPr="00981CC9">
        <w:t xml:space="preserve">In preparing to complete this </w:t>
      </w:r>
      <w:r w:rsidR="002D2394" w:rsidRPr="00981CC9">
        <w:t>IP</w:t>
      </w:r>
      <w:r w:rsidRPr="00981CC9">
        <w:t>, the inspector(s) should familiarize themselves with relevant documentation which may include, but is</w:t>
      </w:r>
      <w:r w:rsidR="00382096" w:rsidRPr="00981CC9">
        <w:t xml:space="preserve"> not limited to the licensee's security p</w:t>
      </w:r>
      <w:r w:rsidRPr="00981CC9">
        <w:t>lan</w:t>
      </w:r>
      <w:r w:rsidR="00AC6AC6" w:rsidRPr="00981CC9">
        <w:t>s</w:t>
      </w:r>
      <w:r w:rsidRPr="00981CC9">
        <w:t>, site</w:t>
      </w:r>
      <w:r w:rsidR="001149AF">
        <w:noBreakHyphen/>
      </w:r>
      <w:r w:rsidRPr="00981CC9">
        <w:t>specific and/or corporate implementing procedures, security post orders, and security program reviews and audits.</w:t>
      </w:r>
      <w:r w:rsidR="003408DF" w:rsidRPr="00981CC9">
        <w:t xml:space="preserve"> </w:t>
      </w:r>
      <w:r w:rsidR="0080388E" w:rsidRPr="00981CC9">
        <w:t>Specifically, the inspector should apply additional attention to recent security plan changes that could be relevant to the inspection activity.</w:t>
      </w:r>
    </w:p>
    <w:p w14:paraId="766DFD7E" w14:textId="6A51AE0D" w:rsidR="000A6109" w:rsidRPr="00981CC9" w:rsidRDefault="00781C88" w:rsidP="00A927F6">
      <w:pPr>
        <w:pStyle w:val="BodyText"/>
      </w:pPr>
      <w:r w:rsidRPr="00981CC9">
        <w:t>The i</w:t>
      </w:r>
      <w:r w:rsidR="00852F50" w:rsidRPr="00981CC9">
        <w:t>nspector</w:t>
      </w:r>
      <w:r w:rsidR="00793E75" w:rsidRPr="00981CC9">
        <w:t>(</w:t>
      </w:r>
      <w:r w:rsidR="00852F50" w:rsidRPr="00981CC9">
        <w:t>s</w:t>
      </w:r>
      <w:r w:rsidR="00793E75" w:rsidRPr="00981CC9">
        <w:t>)</w:t>
      </w:r>
      <w:r w:rsidR="00852F50" w:rsidRPr="00981CC9">
        <w:t xml:space="preserve"> </w:t>
      </w:r>
      <w:r w:rsidR="003F3057" w:rsidRPr="00981CC9">
        <w:t>should also consider conducting a review of past security inspection reports for the facility, if applicable.</w:t>
      </w:r>
      <w:r w:rsidR="003408DF" w:rsidRPr="00981CC9">
        <w:t xml:space="preserve"> </w:t>
      </w:r>
      <w:r w:rsidR="003F3057" w:rsidRPr="00981CC9">
        <w:t>Each inspector is</w:t>
      </w:r>
      <w:r w:rsidR="00852F50" w:rsidRPr="00981CC9">
        <w:t xml:space="preserve"> responsible for</w:t>
      </w:r>
      <w:r w:rsidR="00FD00B5" w:rsidRPr="00981CC9">
        <w:t xml:space="preserve"> ensuring </w:t>
      </w:r>
      <w:r w:rsidR="00947EF8" w:rsidRPr="00981CC9">
        <w:t xml:space="preserve">that </w:t>
      </w:r>
      <w:r w:rsidR="003F3057" w:rsidRPr="00981CC9">
        <w:t xml:space="preserve">every sample in </w:t>
      </w:r>
      <w:r w:rsidR="00FD00B5" w:rsidRPr="00981CC9">
        <w:t>the insp</w:t>
      </w:r>
      <w:r w:rsidR="00852F50" w:rsidRPr="00981CC9">
        <w:t>e</w:t>
      </w:r>
      <w:r w:rsidR="00FD00B5" w:rsidRPr="00981CC9">
        <w:t xml:space="preserve">ction </w:t>
      </w:r>
      <w:r w:rsidR="003F3057" w:rsidRPr="00981CC9">
        <w:t>procedure is</w:t>
      </w:r>
      <w:r w:rsidR="00852F50" w:rsidRPr="00981CC9">
        <w:t xml:space="preserve"> completed and evaluated to a level which provides</w:t>
      </w:r>
      <w:r w:rsidR="003F3057" w:rsidRPr="00981CC9">
        <w:t xml:space="preserve"> </w:t>
      </w:r>
      <w:r w:rsidR="00852F50" w:rsidRPr="00981CC9">
        <w:t>assurance that licensees are meeting NRC regulatory requirements within the security program area being inspected.</w:t>
      </w:r>
      <w:r w:rsidR="001052F8" w:rsidRPr="00981CC9">
        <w:t xml:space="preserve"> </w:t>
      </w:r>
      <w:r w:rsidR="0024619B" w:rsidRPr="00981CC9">
        <w:t xml:space="preserve">The </w:t>
      </w:r>
      <w:r w:rsidR="00852F50" w:rsidRPr="00981CC9">
        <w:t xml:space="preserve">guidance </w:t>
      </w:r>
      <w:r w:rsidR="00E74CD9" w:rsidRPr="00981CC9">
        <w:t xml:space="preserve">within this procedure </w:t>
      </w:r>
      <w:r w:rsidR="00852F50" w:rsidRPr="00981CC9">
        <w:t xml:space="preserve">is </w:t>
      </w:r>
      <w:r w:rsidR="006C3DBD" w:rsidRPr="00981CC9">
        <w:t>being provided as a tool which</w:t>
      </w:r>
      <w:r w:rsidR="0058680A" w:rsidRPr="00981CC9">
        <w:t>: (</w:t>
      </w:r>
      <w:r w:rsidR="006221CA" w:rsidRPr="00981CC9">
        <w:t>1) </w:t>
      </w:r>
      <w:r w:rsidR="00852F50" w:rsidRPr="00981CC9">
        <w:t>recommend</w:t>
      </w:r>
      <w:r w:rsidR="00EA3D34" w:rsidRPr="00981CC9">
        <w:t>s</w:t>
      </w:r>
      <w:r w:rsidR="00852F50" w:rsidRPr="00981CC9">
        <w:t xml:space="preserve"> to </w:t>
      </w:r>
      <w:r w:rsidRPr="00981CC9">
        <w:t xml:space="preserve">the </w:t>
      </w:r>
      <w:r w:rsidR="00852F50" w:rsidRPr="00981CC9">
        <w:t>inspector</w:t>
      </w:r>
      <w:r w:rsidRPr="00981CC9">
        <w:t>(</w:t>
      </w:r>
      <w:r w:rsidR="00852F50" w:rsidRPr="00981CC9">
        <w:t>s</w:t>
      </w:r>
      <w:r w:rsidRPr="00981CC9">
        <w:t>)</w:t>
      </w:r>
      <w:r w:rsidR="00852F50" w:rsidRPr="00981CC9">
        <w:t xml:space="preserve"> certain methods and techniques for determining licensee security program compliance and effectiveness related to an inspection </w:t>
      </w:r>
      <w:r w:rsidR="005F3AD9" w:rsidRPr="00981CC9">
        <w:t>requirement</w:t>
      </w:r>
      <w:r w:rsidR="0024619B" w:rsidRPr="00981CC9">
        <w:t xml:space="preserve"> </w:t>
      </w:r>
      <w:proofErr w:type="gramStart"/>
      <w:r w:rsidR="00852F50" w:rsidRPr="00981CC9">
        <w:t>or;</w:t>
      </w:r>
      <w:proofErr w:type="gramEnd"/>
      <w:r w:rsidR="00852F50" w:rsidRPr="00981CC9">
        <w:t xml:space="preserve"> </w:t>
      </w:r>
      <w:r w:rsidR="00793E75" w:rsidRPr="00981CC9">
        <w:t>(</w:t>
      </w:r>
      <w:r w:rsidR="00852F50" w:rsidRPr="00981CC9">
        <w:t>2)</w:t>
      </w:r>
      <w:r w:rsidR="006221CA" w:rsidRPr="00981CC9">
        <w:t> </w:t>
      </w:r>
      <w:r w:rsidR="00852F50" w:rsidRPr="00981CC9">
        <w:t xml:space="preserve">clarifies certain aspects of a regulatory requirement associated with a particular inspection </w:t>
      </w:r>
      <w:r w:rsidR="005F3AD9" w:rsidRPr="00981CC9">
        <w:t>requirement</w:t>
      </w:r>
      <w:r w:rsidR="00852F50" w:rsidRPr="00981CC9">
        <w:t>.</w:t>
      </w:r>
      <w:r w:rsidR="003408DF" w:rsidRPr="00981CC9">
        <w:t xml:space="preserve"> </w:t>
      </w:r>
      <w:r w:rsidR="00852F50" w:rsidRPr="00981CC9">
        <w:t xml:space="preserve">Where minimum sampling numbers are indicated (i.e., at least three </w:t>
      </w:r>
      <w:r w:rsidR="00665623" w:rsidRPr="00981CC9">
        <w:t>intrusion detection system</w:t>
      </w:r>
      <w:r w:rsidR="00852F50" w:rsidRPr="00981CC9">
        <w:t xml:space="preserve"> zones shall be tested, or at least 20</w:t>
      </w:r>
      <w:r w:rsidR="006221CA" w:rsidRPr="00981CC9">
        <w:t xml:space="preserve"> </w:t>
      </w:r>
      <w:r w:rsidR="00852F50" w:rsidRPr="00981CC9">
        <w:t>percent of the total personnel on a shift will be selected for weapons firing</w:t>
      </w:r>
      <w:r w:rsidRPr="00981CC9">
        <w:t>,</w:t>
      </w:r>
      <w:r w:rsidR="00852F50" w:rsidRPr="00981CC9">
        <w:t xml:space="preserve"> etc.), </w:t>
      </w:r>
      <w:r w:rsidRPr="00981CC9">
        <w:t xml:space="preserve">the </w:t>
      </w:r>
      <w:r w:rsidR="00852F50" w:rsidRPr="00981CC9">
        <w:t>inspector</w:t>
      </w:r>
      <w:r w:rsidRPr="00981CC9">
        <w:t>(</w:t>
      </w:r>
      <w:r w:rsidR="00852F50" w:rsidRPr="00981CC9">
        <w:t>s</w:t>
      </w:r>
      <w:r w:rsidRPr="00981CC9">
        <w:t>)</w:t>
      </w:r>
      <w:r w:rsidR="00852F50" w:rsidRPr="00981CC9">
        <w:t xml:space="preserve"> should adhere as closely as possible to the numbers identified in the guidance.</w:t>
      </w:r>
      <w:r w:rsidR="003408DF" w:rsidRPr="00981CC9">
        <w:t xml:space="preserve"> </w:t>
      </w:r>
      <w:r w:rsidRPr="00981CC9">
        <w:t xml:space="preserve">The </w:t>
      </w:r>
      <w:r w:rsidR="003F3057" w:rsidRPr="00981CC9">
        <w:t>inspector(s)</w:t>
      </w:r>
      <w:r w:rsidR="00852F50" w:rsidRPr="00981CC9">
        <w:t xml:space="preserve"> may expand the minimum number to aid in determining the extent of the condition, should compliance concerns arise.</w:t>
      </w:r>
      <w:r w:rsidR="003408DF" w:rsidRPr="00981CC9">
        <w:t xml:space="preserve"> </w:t>
      </w:r>
      <w:r w:rsidR="00852F50" w:rsidRPr="00981CC9">
        <w:t>Completion of other recommended actions contained in this guidance should not be viewed as mandatory</w:t>
      </w:r>
      <w:r w:rsidR="0042772C" w:rsidRPr="00981CC9">
        <w:t xml:space="preserve"> and is </w:t>
      </w:r>
      <w:r w:rsidR="00966024" w:rsidRPr="00981CC9">
        <w:t xml:space="preserve">only intended to assist the </w:t>
      </w:r>
      <w:r w:rsidR="00852F50" w:rsidRPr="00981CC9">
        <w:t>inspector</w:t>
      </w:r>
      <w:r w:rsidR="00793E75" w:rsidRPr="00981CC9">
        <w:t>(s)</w:t>
      </w:r>
      <w:r w:rsidR="00852F50" w:rsidRPr="00981CC9">
        <w:t xml:space="preserve"> </w:t>
      </w:r>
      <w:r w:rsidR="00966024" w:rsidRPr="00981CC9">
        <w:t xml:space="preserve">in </w:t>
      </w:r>
      <w:r w:rsidR="00852F50" w:rsidRPr="00981CC9">
        <w:t>determining whether an inspection sample has been adequately addressed.</w:t>
      </w:r>
      <w:r w:rsidR="003408DF" w:rsidRPr="00981CC9">
        <w:t xml:space="preserve"> </w:t>
      </w:r>
      <w:r w:rsidR="00852F50" w:rsidRPr="00981CC9">
        <w:t xml:space="preserve">Should questions arise regarding procedural requirements or guidance, </w:t>
      </w:r>
      <w:r w:rsidRPr="00981CC9">
        <w:t xml:space="preserve">the </w:t>
      </w:r>
      <w:r w:rsidR="00852F50" w:rsidRPr="00981CC9">
        <w:t>inspector</w:t>
      </w:r>
      <w:r w:rsidR="00793E75" w:rsidRPr="00981CC9">
        <w:t>(</w:t>
      </w:r>
      <w:r w:rsidR="00852F50" w:rsidRPr="00981CC9">
        <w:t>s</w:t>
      </w:r>
      <w:r w:rsidR="00793E75" w:rsidRPr="00981CC9">
        <w:t>)</w:t>
      </w:r>
      <w:r w:rsidR="00852F50" w:rsidRPr="00981CC9">
        <w:t xml:space="preserve"> should consult with </w:t>
      </w:r>
      <w:r w:rsidR="001C566B" w:rsidRPr="00981CC9">
        <w:t>r</w:t>
      </w:r>
      <w:r w:rsidR="00852F50" w:rsidRPr="00981CC9">
        <w:t>egion</w:t>
      </w:r>
      <w:r w:rsidR="006C3DBD" w:rsidRPr="00981CC9">
        <w:t>al management</w:t>
      </w:r>
      <w:r w:rsidR="0058680A" w:rsidRPr="00981CC9">
        <w:t>,</w:t>
      </w:r>
      <w:r w:rsidR="006C3DBD" w:rsidRPr="00981CC9">
        <w:t xml:space="preserve"> the</w:t>
      </w:r>
      <w:r w:rsidR="00852F50" w:rsidRPr="00981CC9">
        <w:t xml:space="preserve"> Office of Nuclear Security and Incident Response</w:t>
      </w:r>
      <w:r w:rsidR="00856869" w:rsidRPr="00981CC9">
        <w:t xml:space="preserve"> (NSIR)</w:t>
      </w:r>
      <w:r w:rsidR="009B2C54" w:rsidRPr="00981CC9">
        <w:t>,</w:t>
      </w:r>
      <w:r w:rsidR="00793E75" w:rsidRPr="00981CC9">
        <w:t xml:space="preserve"> </w:t>
      </w:r>
      <w:r w:rsidR="0058680A" w:rsidRPr="00981CC9">
        <w:t xml:space="preserve">or </w:t>
      </w:r>
      <w:r w:rsidR="00793E75" w:rsidRPr="00981CC9">
        <w:t>the</w:t>
      </w:r>
      <w:r w:rsidR="00852F50" w:rsidRPr="00981CC9">
        <w:t xml:space="preserve"> </w:t>
      </w:r>
      <w:ins w:id="5" w:author="Author">
        <w:r w:rsidR="00AE762E" w:rsidRPr="00981CC9">
          <w:t>appropriate</w:t>
        </w:r>
      </w:ins>
      <w:r w:rsidR="00AE762E" w:rsidRPr="00981CC9">
        <w:t xml:space="preserve"> </w:t>
      </w:r>
      <w:r w:rsidR="00852F50" w:rsidRPr="00981CC9">
        <w:t>program office</w:t>
      </w:r>
      <w:r w:rsidR="009B2C54" w:rsidRPr="00981CC9">
        <w:t>,</w:t>
      </w:r>
      <w:r w:rsidR="00852F50" w:rsidRPr="00981CC9">
        <w:t xml:space="preserve"> for clarification.</w:t>
      </w:r>
    </w:p>
    <w:p w14:paraId="2271A017" w14:textId="561CD442" w:rsidR="000A6109" w:rsidRPr="00981CC9" w:rsidRDefault="00852F50" w:rsidP="00A927F6">
      <w:pPr>
        <w:pStyle w:val="BodyText"/>
      </w:pPr>
      <w:r w:rsidRPr="00981CC9">
        <w:t xml:space="preserve">In assessing the </w:t>
      </w:r>
      <w:r w:rsidR="00D70330" w:rsidRPr="00981CC9">
        <w:t>l</w:t>
      </w:r>
      <w:r w:rsidR="00D2689A" w:rsidRPr="00981CC9">
        <w:t>icensee’s</w:t>
      </w:r>
      <w:r w:rsidRPr="00981CC9">
        <w:t xml:space="preserve"> </w:t>
      </w:r>
      <w:r w:rsidR="00665623" w:rsidRPr="00981CC9">
        <w:t>AA</w:t>
      </w:r>
      <w:r w:rsidRPr="00981CC9">
        <w:t xml:space="preserve"> program, the inspector(s) must determine whether the licensee</w:t>
      </w:r>
      <w:r w:rsidR="00D2689A" w:rsidRPr="00981CC9">
        <w:t>’</w:t>
      </w:r>
      <w:r w:rsidRPr="00981CC9">
        <w:t xml:space="preserve">s program obtains sufficient information on which to base an initial determination to grant a </w:t>
      </w:r>
      <w:r w:rsidR="00EA3D34" w:rsidRPr="00981CC9">
        <w:t>p</w:t>
      </w:r>
      <w:r w:rsidRPr="00981CC9">
        <w:t>erson unescorted access.</w:t>
      </w:r>
      <w:r w:rsidR="003408DF" w:rsidRPr="00981CC9">
        <w:t xml:space="preserve"> </w:t>
      </w:r>
      <w:r w:rsidRPr="00981CC9">
        <w:t xml:space="preserve">The total accumulation of information about the person is the basis for the </w:t>
      </w:r>
      <w:r w:rsidR="001F21BB" w:rsidRPr="00981CC9">
        <w:t>unescorted access determination</w:t>
      </w:r>
      <w:r w:rsidRPr="00981CC9">
        <w:t>.</w:t>
      </w:r>
      <w:r w:rsidR="003408DF" w:rsidRPr="00981CC9">
        <w:t xml:space="preserve"> </w:t>
      </w:r>
      <w:r w:rsidRPr="00981CC9">
        <w:t xml:space="preserve">A sound determination requires the assessment of all data provided by the applicant and developed through the </w:t>
      </w:r>
      <w:ins w:id="6" w:author="Author">
        <w:r w:rsidR="0066084B">
          <w:t>background</w:t>
        </w:r>
      </w:ins>
      <w:r w:rsidR="0066084B">
        <w:t xml:space="preserve"> </w:t>
      </w:r>
      <w:r w:rsidRPr="00981CC9">
        <w:t>investigation to determine whether the applicant has been truthful in providing the information necessary for the reviewing official to decide that the applicant is trustworthy and reliable and does not constitute a risk to the health and safety of the public, and the common defense and security</w:t>
      </w:r>
      <w:r w:rsidR="0058680A" w:rsidRPr="00981CC9">
        <w:t>,</w:t>
      </w:r>
      <w:r w:rsidRPr="00981CC9">
        <w:t xml:space="preserve"> including the risk of committing radiological sabotage.</w:t>
      </w:r>
    </w:p>
    <w:p w14:paraId="2937107E" w14:textId="05A6D3E2" w:rsidR="000A6109" w:rsidRPr="00981CC9" w:rsidRDefault="00852F50" w:rsidP="00A927F6">
      <w:pPr>
        <w:pStyle w:val="BodyText"/>
      </w:pPr>
      <w:r w:rsidRPr="00981CC9">
        <w:t>In no case should a licensee make access decisions by exception through application of best effort.</w:t>
      </w:r>
      <w:r w:rsidR="003408DF" w:rsidRPr="00981CC9">
        <w:t xml:space="preserve"> </w:t>
      </w:r>
      <w:r w:rsidRPr="00981CC9">
        <w:t xml:space="preserve">Best effort is limited to the effort applied to a specific past or present employer of the applicant or academic institution attended by the applicant and cannot be used to satisfy the requirements for meeting </w:t>
      </w:r>
      <w:r w:rsidR="00872335" w:rsidRPr="00981CC9">
        <w:t>the criteria</w:t>
      </w:r>
      <w:r w:rsidRPr="00981CC9">
        <w:t xml:space="preserve"> to establish trustworthiness and reliability.</w:t>
      </w:r>
    </w:p>
    <w:p w14:paraId="1DA9E105" w14:textId="6B3998BA" w:rsidR="00DE12BE" w:rsidRPr="00981CC9" w:rsidRDefault="00852F50" w:rsidP="00A927F6">
      <w:pPr>
        <w:pStyle w:val="BodyText"/>
      </w:pPr>
      <w:r w:rsidRPr="00981CC9">
        <w:lastRenderedPageBreak/>
        <w:t>After the initial decision to grant unescorted access, the licensee must ensure that each person granted unescorted access is a part of an effective behavioral observation program designed to recognize behaviors that, if left unaddressed, could have an adverse effect on the public health and safety or the common defense and security.</w:t>
      </w:r>
      <w:r w:rsidR="003408DF" w:rsidRPr="00981CC9">
        <w:t xml:space="preserve"> </w:t>
      </w:r>
      <w:r w:rsidRPr="00981CC9">
        <w:t>The program may include insider mitigation attributes.</w:t>
      </w:r>
    </w:p>
    <w:p w14:paraId="06B30F12" w14:textId="27E9D48A" w:rsidR="004D5708" w:rsidRPr="00981CC9" w:rsidRDefault="00852F50" w:rsidP="00A927F6">
      <w:pPr>
        <w:pStyle w:val="BodyText"/>
      </w:pPr>
      <w:r w:rsidRPr="00981CC9">
        <w:t>Th</w:t>
      </w:r>
      <w:r w:rsidR="00103F87" w:rsidRPr="00981CC9">
        <w:t>e Fitness-</w:t>
      </w:r>
      <w:r w:rsidRPr="00981CC9">
        <w:t>for</w:t>
      </w:r>
      <w:r w:rsidR="00103F87" w:rsidRPr="00981CC9">
        <w:t>-</w:t>
      </w:r>
      <w:r w:rsidRPr="00981CC9">
        <w:t xml:space="preserve">Duty </w:t>
      </w:r>
      <w:r w:rsidR="004C3C82" w:rsidRPr="00981CC9">
        <w:t xml:space="preserve">(FFD) </w:t>
      </w:r>
      <w:r w:rsidRPr="00981CC9">
        <w:t xml:space="preserve">program is critically intertwined in the </w:t>
      </w:r>
      <w:r w:rsidR="00665623" w:rsidRPr="00981CC9">
        <w:t>AA</w:t>
      </w:r>
      <w:r w:rsidRPr="00981CC9">
        <w:t xml:space="preserve"> program.</w:t>
      </w:r>
      <w:r w:rsidR="003408DF" w:rsidRPr="00981CC9">
        <w:t xml:space="preserve"> </w:t>
      </w:r>
      <w:r w:rsidRPr="00981CC9">
        <w:t>Therefore, the inspector(s) should include the related portions of the FFD inspection procedure to en</w:t>
      </w:r>
      <w:r w:rsidR="00C07FDE" w:rsidRPr="00981CC9">
        <w:t>sure that</w:t>
      </w:r>
      <w:r w:rsidR="00DC7561" w:rsidRPr="00981CC9">
        <w:t xml:space="preserve"> </w:t>
      </w:r>
      <w:r w:rsidRPr="00981CC9">
        <w:t xml:space="preserve">all pre-access activities are incorporated in the overall </w:t>
      </w:r>
      <w:r w:rsidR="0058680A" w:rsidRPr="00981CC9">
        <w:t>program and</w:t>
      </w:r>
      <w:r w:rsidRPr="00981CC9">
        <w:t xml:space="preserve"> prevent the licensee from granting unescorted access prematurely.</w:t>
      </w:r>
    </w:p>
    <w:p w14:paraId="5FD7B016" w14:textId="12FBD2D9" w:rsidR="00642F96" w:rsidRPr="00981CC9" w:rsidRDefault="004D5708" w:rsidP="00A927F6">
      <w:pPr>
        <w:pStyle w:val="BodyText"/>
      </w:pPr>
      <w:r w:rsidRPr="00981CC9">
        <w:t xml:space="preserve">The inspector(s) should review the remaining elements of the </w:t>
      </w:r>
      <w:ins w:id="7" w:author="Author">
        <w:r w:rsidR="00172649" w:rsidRPr="00981CC9">
          <w:t>AA</w:t>
        </w:r>
      </w:ins>
      <w:r w:rsidR="00172649" w:rsidRPr="00981CC9">
        <w:t xml:space="preserve"> </w:t>
      </w:r>
      <w:r w:rsidRPr="00981CC9">
        <w:t>program to ensure that records are appropriately maintained and protected and that access reviews are sufficiently independent to ensure a person who has been denied unescorted access has an opportunity to present any additional information on the access decision.</w:t>
      </w:r>
    </w:p>
    <w:p w14:paraId="03F56ADA" w14:textId="34A593AF" w:rsidR="000616AC" w:rsidRPr="00981CC9" w:rsidRDefault="00852F50" w:rsidP="00A927F6">
      <w:pPr>
        <w:pStyle w:val="BodyText"/>
      </w:pPr>
      <w:r w:rsidRPr="00981CC9">
        <w:t xml:space="preserve">The inspector(s) should review the documentation from a representative sample </w:t>
      </w:r>
      <w:r w:rsidR="001C566B" w:rsidRPr="00981CC9">
        <w:t>of AA decisions to identify</w:t>
      </w:r>
      <w:r w:rsidR="007069A2" w:rsidRPr="00981CC9">
        <w:t>:</w:t>
      </w:r>
      <w:r w:rsidR="003408DF" w:rsidRPr="00981CC9">
        <w:t xml:space="preserve"> </w:t>
      </w:r>
      <w:r w:rsidR="00793E75" w:rsidRPr="00981CC9">
        <w:t>(</w:t>
      </w:r>
      <w:r w:rsidR="001C566B" w:rsidRPr="00981CC9">
        <w:t>1)</w:t>
      </w:r>
      <w:r w:rsidR="00642F96" w:rsidRPr="00981CC9">
        <w:t> </w:t>
      </w:r>
      <w:r w:rsidR="001C566B" w:rsidRPr="00981CC9">
        <w:t>c</w:t>
      </w:r>
      <w:r w:rsidRPr="00981CC9">
        <w:t>ases in which unescorted access was not terminated due to</w:t>
      </w:r>
      <w:r w:rsidR="00793E75" w:rsidRPr="00981CC9">
        <w:t xml:space="preserve"> failure to report arrests;</w:t>
      </w:r>
      <w:r w:rsidR="001C566B" w:rsidRPr="00981CC9">
        <w:t xml:space="preserve"> </w:t>
      </w:r>
      <w:r w:rsidR="00793E75" w:rsidRPr="00981CC9">
        <w:t>(</w:t>
      </w:r>
      <w:r w:rsidR="001C566B" w:rsidRPr="00981CC9">
        <w:t>2)</w:t>
      </w:r>
      <w:r w:rsidR="00642F96" w:rsidRPr="00981CC9">
        <w:t> </w:t>
      </w:r>
      <w:r w:rsidRPr="00981CC9">
        <w:t xml:space="preserve">cases in which persons testing positive for alcohol or </w:t>
      </w:r>
      <w:r w:rsidR="00890E2C" w:rsidRPr="00981CC9">
        <w:t>other prohibited substances</w:t>
      </w:r>
      <w:r w:rsidRPr="00981CC9">
        <w:t xml:space="preserve"> continued to be authorized unescorted access or were returned to unescorted access status af</w:t>
      </w:r>
      <w:r w:rsidR="00793E75" w:rsidRPr="00981CC9">
        <w:t>ter an initial removal;</w:t>
      </w:r>
      <w:r w:rsidR="001C566B" w:rsidRPr="00981CC9">
        <w:t xml:space="preserve"> and </w:t>
      </w:r>
      <w:r w:rsidR="00793E75" w:rsidRPr="00981CC9">
        <w:t>(</w:t>
      </w:r>
      <w:r w:rsidR="001C566B" w:rsidRPr="00981CC9">
        <w:t>3)</w:t>
      </w:r>
      <w:r w:rsidR="00642F96" w:rsidRPr="00981CC9">
        <w:t> </w:t>
      </w:r>
      <w:r w:rsidRPr="00981CC9">
        <w:t>the rate of for-cause referrals for other than suspected alcohol abuse.</w:t>
      </w:r>
    </w:p>
    <w:p w14:paraId="1475361C" w14:textId="4F357858" w:rsidR="00DE12BE" w:rsidRPr="00661913" w:rsidRDefault="00736D9C" w:rsidP="00661913">
      <w:pPr>
        <w:pStyle w:val="Heading2"/>
      </w:pPr>
      <w:r w:rsidRPr="00661913">
        <w:t>02.01</w:t>
      </w:r>
      <w:r w:rsidR="005C3D72" w:rsidRPr="00661913">
        <w:tab/>
      </w:r>
      <w:r w:rsidR="00E2520C" w:rsidRPr="00661913">
        <w:rPr>
          <w:u w:val="single"/>
        </w:rPr>
        <w:t>I</w:t>
      </w:r>
      <w:r w:rsidR="00690C4E" w:rsidRPr="00661913">
        <w:rPr>
          <w:u w:val="single"/>
        </w:rPr>
        <w:t>mplementing Procedures</w:t>
      </w:r>
    </w:p>
    <w:p w14:paraId="568AF933" w14:textId="1791D387" w:rsidR="00DE12BE" w:rsidRPr="00981CC9" w:rsidRDefault="00E2520C" w:rsidP="000B75EC">
      <w:pPr>
        <w:pStyle w:val="BodyText"/>
        <w:numPr>
          <w:ilvl w:val="0"/>
          <w:numId w:val="3"/>
        </w:numPr>
      </w:pPr>
      <w:r w:rsidRPr="00981CC9">
        <w:t xml:space="preserve">Verify that the licensee </w:t>
      </w:r>
      <w:r w:rsidR="003F3057" w:rsidRPr="00981CC9">
        <w:t>has established measures to implement</w:t>
      </w:r>
      <w:r w:rsidRPr="00981CC9">
        <w:t xml:space="preserve"> procedures to ensure that personnel denied unescorted access after January</w:t>
      </w:r>
      <w:r w:rsidR="00642F96" w:rsidRPr="00981CC9">
        <w:t> </w:t>
      </w:r>
      <w:r w:rsidRPr="00981CC9">
        <w:t>1,</w:t>
      </w:r>
      <w:r w:rsidR="00642F96" w:rsidRPr="00981CC9">
        <w:t> </w:t>
      </w:r>
      <w:r w:rsidRPr="00981CC9">
        <w:t>1997, are included in a common industry database.</w:t>
      </w:r>
      <w:r w:rsidR="003408DF" w:rsidRPr="00981CC9">
        <w:t xml:space="preserve"> </w:t>
      </w:r>
      <w:r w:rsidR="00F81842" w:rsidRPr="00981CC9">
        <w:t>(</w:t>
      </w:r>
      <w:r w:rsidRPr="00981CC9">
        <w:t>10</w:t>
      </w:r>
      <w:r w:rsidR="00FE0499" w:rsidRPr="00981CC9">
        <w:t> </w:t>
      </w:r>
      <w:r w:rsidRPr="00981CC9">
        <w:t>CFR</w:t>
      </w:r>
      <w:r w:rsidR="00FE0499" w:rsidRPr="00981CC9">
        <w:t> </w:t>
      </w:r>
      <w:r w:rsidR="007A5561" w:rsidRPr="00981CC9">
        <w:t>73.56</w:t>
      </w:r>
      <w:r w:rsidRPr="00981CC9">
        <w:t>(o)(6)(</w:t>
      </w:r>
      <w:proofErr w:type="spellStart"/>
      <w:r w:rsidRPr="00981CC9">
        <w:t>i</w:t>
      </w:r>
      <w:proofErr w:type="spellEnd"/>
      <w:r w:rsidRPr="00981CC9">
        <w:t>)</w:t>
      </w:r>
      <w:r w:rsidR="00DA00B8" w:rsidRPr="00981CC9">
        <w:t>,</w:t>
      </w:r>
      <w:r w:rsidR="00087570" w:rsidRPr="00981CC9">
        <w:t xml:space="preserve"> </w:t>
      </w:r>
      <w:r w:rsidR="00DA00B8" w:rsidRPr="00981CC9">
        <w:t>10</w:t>
      </w:r>
      <w:r w:rsidR="00FE0499" w:rsidRPr="00981CC9">
        <w:t> </w:t>
      </w:r>
      <w:r w:rsidR="00DA00B8" w:rsidRPr="00981CC9">
        <w:t>CFR</w:t>
      </w:r>
      <w:r w:rsidR="00FE0499" w:rsidRPr="00981CC9">
        <w:t> </w:t>
      </w:r>
      <w:r w:rsidR="00DA00B8" w:rsidRPr="00981CC9">
        <w:t>73.56(o)(6)</w:t>
      </w:r>
      <w:r w:rsidRPr="00981CC9">
        <w:t>(ii)</w:t>
      </w:r>
      <w:r w:rsidR="00D64403" w:rsidRPr="00981CC9">
        <w:t>)</w:t>
      </w:r>
    </w:p>
    <w:p w14:paraId="4F86B694" w14:textId="135EEC08" w:rsidR="00DE12BE" w:rsidRPr="00981CC9" w:rsidRDefault="00CC7DE5" w:rsidP="00214A24">
      <w:pPr>
        <w:pStyle w:val="SpecificGuidance"/>
      </w:pPr>
      <w:r w:rsidRPr="00981CC9">
        <w:t>Specific Guidance</w:t>
      </w:r>
    </w:p>
    <w:p w14:paraId="5B88A045" w14:textId="1CD934E0" w:rsidR="00DE12BE" w:rsidRPr="00981CC9" w:rsidRDefault="00CC7DE5" w:rsidP="00A927F6">
      <w:pPr>
        <w:pStyle w:val="BodyText3"/>
        <w:rPr>
          <w:rFonts w:cs="Arial"/>
        </w:rPr>
      </w:pPr>
      <w:r w:rsidRPr="00981CC9">
        <w:rPr>
          <w:rFonts w:cs="Arial"/>
        </w:rPr>
        <w:t>When inspecting this requirement, the inspector(s) should review the licensee’s procedures to verify that the licensee has established a method to share AA information with other licensees.</w:t>
      </w:r>
      <w:r w:rsidR="003408DF" w:rsidRPr="00981CC9">
        <w:rPr>
          <w:rFonts w:cs="Arial"/>
        </w:rPr>
        <w:t xml:space="preserve"> </w:t>
      </w:r>
      <w:r w:rsidRPr="00981CC9">
        <w:rPr>
          <w:rFonts w:cs="Arial"/>
        </w:rPr>
        <w:t xml:space="preserve">Specifically, the inspector(s) should verify that the licensee has procedures that outline the implementation of an information sharing mechanism to share information with other licensees pertaining to individuals who have been denied unescorted access </w:t>
      </w:r>
      <w:proofErr w:type="gramStart"/>
      <w:r w:rsidRPr="00981CC9">
        <w:rPr>
          <w:rFonts w:cs="Arial"/>
        </w:rPr>
        <w:t>as a result of</w:t>
      </w:r>
      <w:proofErr w:type="gramEnd"/>
      <w:r w:rsidRPr="00981CC9">
        <w:rPr>
          <w:rFonts w:cs="Arial"/>
        </w:rPr>
        <w:t xml:space="preserve"> not meeting or maintaining the trustworthiness and reliability criteria for unescorted access in accordance with 10</w:t>
      </w:r>
      <w:r w:rsidR="00642F96" w:rsidRPr="00981CC9">
        <w:rPr>
          <w:rFonts w:cs="Arial"/>
        </w:rPr>
        <w:t> </w:t>
      </w:r>
      <w:r w:rsidRPr="00981CC9">
        <w:rPr>
          <w:rFonts w:cs="Arial"/>
        </w:rPr>
        <w:t>CFR</w:t>
      </w:r>
      <w:r w:rsidR="00642F96" w:rsidRPr="00981CC9">
        <w:rPr>
          <w:rFonts w:cs="Arial"/>
        </w:rPr>
        <w:t> </w:t>
      </w:r>
      <w:r w:rsidRPr="00981CC9">
        <w:rPr>
          <w:rFonts w:cs="Arial"/>
        </w:rPr>
        <w:t>73.56.</w:t>
      </w:r>
    </w:p>
    <w:p w14:paraId="00F09CA5" w14:textId="44ABE5E3" w:rsidR="00DE12BE" w:rsidRPr="00A24C7E" w:rsidRDefault="00E2520C" w:rsidP="000B75EC">
      <w:pPr>
        <w:pStyle w:val="BodyText"/>
        <w:numPr>
          <w:ilvl w:val="0"/>
          <w:numId w:val="3"/>
        </w:numPr>
      </w:pPr>
      <w:r w:rsidRPr="00A24C7E">
        <w:t xml:space="preserve">Verify that the licensee </w:t>
      </w:r>
      <w:r w:rsidR="003F3057" w:rsidRPr="00A24C7E">
        <w:t>has established measures to implement</w:t>
      </w:r>
      <w:r w:rsidRPr="00A24C7E">
        <w:t xml:space="preserve"> procedures to ensure that individuals performing background investigations have met criteria that are consistent with the requirements for persons undergoing backgrou</w:t>
      </w:r>
      <w:r w:rsidR="00493FC9" w:rsidRPr="00A24C7E">
        <w:t>nd investigations.</w:t>
      </w:r>
      <w:r w:rsidR="003408DF" w:rsidRPr="00A24C7E">
        <w:t xml:space="preserve"> </w:t>
      </w:r>
      <w:r w:rsidR="007A5561" w:rsidRPr="00A24C7E">
        <w:t>(</w:t>
      </w:r>
      <w:r w:rsidR="00642F96" w:rsidRPr="00A24C7E">
        <w:t>10 CFR 73.56</w:t>
      </w:r>
      <w:r w:rsidRPr="00A24C7E">
        <w:t>(k)</w:t>
      </w:r>
      <w:r w:rsidR="007A5561" w:rsidRPr="00A24C7E">
        <w:t>(1), 10</w:t>
      </w:r>
      <w:r w:rsidR="007B7548" w:rsidRPr="00A24C7E">
        <w:t> CFR </w:t>
      </w:r>
      <w:r w:rsidR="007A5561" w:rsidRPr="00A24C7E">
        <w:t>73.56(k)</w:t>
      </w:r>
      <w:r w:rsidRPr="00A24C7E">
        <w:t>(2)</w:t>
      </w:r>
      <w:r w:rsidR="007A5561" w:rsidRPr="00A24C7E">
        <w:t>)</w:t>
      </w:r>
    </w:p>
    <w:p w14:paraId="4B6F9EBB" w14:textId="778249B5" w:rsidR="00DE12BE" w:rsidRPr="00981CC9" w:rsidRDefault="00214A24" w:rsidP="00214A24">
      <w:pPr>
        <w:pStyle w:val="SpecificGuidance"/>
      </w:pPr>
      <w:r>
        <w:t>Specific Guidance</w:t>
      </w:r>
    </w:p>
    <w:p w14:paraId="1042493D" w14:textId="05A40115" w:rsidR="00CF3C5A" w:rsidRPr="00981CC9" w:rsidRDefault="00CC7DE5" w:rsidP="00A927F6">
      <w:pPr>
        <w:pStyle w:val="BodyText3"/>
        <w:rPr>
          <w:rFonts w:cs="Arial"/>
        </w:rPr>
      </w:pPr>
      <w:r w:rsidRPr="00981CC9">
        <w:rPr>
          <w:rFonts w:cs="Arial"/>
        </w:rPr>
        <w:t>To inspect this requirement, the inspector(s) should review the licensee’s procedures to verify that the licensee implements measures to determine the trustworthiness and</w:t>
      </w:r>
      <w:r w:rsidR="004D5708" w:rsidRPr="00981CC9">
        <w:rPr>
          <w:rFonts w:cs="Arial"/>
        </w:rPr>
        <w:t xml:space="preserve"> reliability of personnel (background screeners and access authorization personnel) who collect and process information that will be used by a reviewing official to make unescorted access or unescorted AA determinations.</w:t>
      </w:r>
      <w:r w:rsidR="003408DF" w:rsidRPr="00981CC9">
        <w:rPr>
          <w:rFonts w:cs="Arial"/>
        </w:rPr>
        <w:t xml:space="preserve"> </w:t>
      </w:r>
      <w:r w:rsidR="004D5708" w:rsidRPr="00981CC9">
        <w:rPr>
          <w:rFonts w:cs="Arial"/>
        </w:rPr>
        <w:t xml:space="preserve">At a </w:t>
      </w:r>
      <w:r w:rsidR="00021563" w:rsidRPr="00981CC9">
        <w:rPr>
          <w:rFonts w:cs="Arial"/>
        </w:rPr>
        <w:t>minimum the licensee’s procedure</w:t>
      </w:r>
      <w:r w:rsidR="004D5708" w:rsidRPr="00981CC9">
        <w:rPr>
          <w:rFonts w:cs="Arial"/>
        </w:rPr>
        <w:t xml:space="preserve"> should address the following:</w:t>
      </w:r>
      <w:r w:rsidR="003408DF" w:rsidRPr="00981CC9">
        <w:rPr>
          <w:rFonts w:cs="Arial"/>
        </w:rPr>
        <w:t xml:space="preserve"> </w:t>
      </w:r>
      <w:r w:rsidR="004D5708" w:rsidRPr="00981CC9">
        <w:rPr>
          <w:rFonts w:cs="Arial"/>
        </w:rPr>
        <w:t>(1)</w:t>
      </w:r>
      <w:r w:rsidR="00FE0499" w:rsidRPr="00981CC9">
        <w:rPr>
          <w:rFonts w:cs="Arial"/>
        </w:rPr>
        <w:t> </w:t>
      </w:r>
      <w:r w:rsidR="004D5708" w:rsidRPr="00981CC9">
        <w:rPr>
          <w:rFonts w:cs="Arial"/>
        </w:rPr>
        <w:t>verification of the individual</w:t>
      </w:r>
      <w:r w:rsidR="006221CA" w:rsidRPr="00981CC9">
        <w:rPr>
          <w:rFonts w:cs="Arial"/>
        </w:rPr>
        <w:t>’</w:t>
      </w:r>
      <w:r w:rsidR="004D5708" w:rsidRPr="00981CC9">
        <w:rPr>
          <w:rFonts w:cs="Arial"/>
        </w:rPr>
        <w:t xml:space="preserve">s </w:t>
      </w:r>
      <w:proofErr w:type="gramStart"/>
      <w:r w:rsidR="004D5708" w:rsidRPr="00981CC9">
        <w:rPr>
          <w:rFonts w:cs="Arial"/>
        </w:rPr>
        <w:t>true identity</w:t>
      </w:r>
      <w:proofErr w:type="gramEnd"/>
      <w:r w:rsidR="004D5708" w:rsidRPr="00981CC9">
        <w:rPr>
          <w:rFonts w:cs="Arial"/>
        </w:rPr>
        <w:t xml:space="preserve">; </w:t>
      </w:r>
      <w:r w:rsidR="004D5708" w:rsidRPr="00981CC9">
        <w:rPr>
          <w:rFonts w:cs="Arial"/>
        </w:rPr>
        <w:lastRenderedPageBreak/>
        <w:t>(2)</w:t>
      </w:r>
      <w:r w:rsidR="00FE0499" w:rsidRPr="00981CC9">
        <w:rPr>
          <w:rFonts w:cs="Arial"/>
        </w:rPr>
        <w:t> </w:t>
      </w:r>
      <w:r w:rsidR="004D5708" w:rsidRPr="00981CC9">
        <w:rPr>
          <w:rFonts w:cs="Arial"/>
        </w:rPr>
        <w:t>performance of a local criminal history through a State or local court; (3)</w:t>
      </w:r>
      <w:r w:rsidR="00FE0499" w:rsidRPr="00981CC9">
        <w:rPr>
          <w:rFonts w:cs="Arial"/>
        </w:rPr>
        <w:t> </w:t>
      </w:r>
      <w:r w:rsidR="004D5708" w:rsidRPr="00981CC9">
        <w:rPr>
          <w:rFonts w:cs="Arial"/>
        </w:rPr>
        <w:t>the conduct of a local credit history evaluation; (4)</w:t>
      </w:r>
      <w:r w:rsidR="00FE0499" w:rsidRPr="00981CC9">
        <w:rPr>
          <w:rFonts w:cs="Arial"/>
        </w:rPr>
        <w:t> </w:t>
      </w:r>
      <w:r w:rsidR="004D5708" w:rsidRPr="00981CC9">
        <w:rPr>
          <w:rFonts w:cs="Arial"/>
        </w:rPr>
        <w:t>the conduct of an employment history evaluation covering the last 3</w:t>
      </w:r>
      <w:r w:rsidR="00CF3C5A" w:rsidRPr="00981CC9">
        <w:rPr>
          <w:rFonts w:cs="Arial"/>
        </w:rPr>
        <w:t> </w:t>
      </w:r>
      <w:r w:rsidR="004D5708" w:rsidRPr="00981CC9">
        <w:rPr>
          <w:rFonts w:cs="Arial"/>
        </w:rPr>
        <w:t>years; and (5)</w:t>
      </w:r>
      <w:r w:rsidR="00FE0499" w:rsidRPr="00981CC9">
        <w:rPr>
          <w:rFonts w:cs="Arial"/>
        </w:rPr>
        <w:t> </w:t>
      </w:r>
      <w:r w:rsidR="004D5708" w:rsidRPr="00981CC9">
        <w:rPr>
          <w:rFonts w:cs="Arial"/>
        </w:rPr>
        <w:t>the conduct of a character and reputation evaluation.</w:t>
      </w:r>
    </w:p>
    <w:p w14:paraId="0FE65427" w14:textId="1596483D" w:rsidR="00DB0D74" w:rsidRPr="00A24C7E" w:rsidRDefault="00DB0D74" w:rsidP="000B75EC">
      <w:pPr>
        <w:pStyle w:val="BodyText"/>
        <w:numPr>
          <w:ilvl w:val="0"/>
          <w:numId w:val="3"/>
        </w:numPr>
      </w:pPr>
      <w:r w:rsidRPr="00A24C7E">
        <w:t xml:space="preserve">Verify that the licensee has established measures to implement procedures to ensure that persons granted unescorted access are aware and remain aware of their responsibility to report </w:t>
      </w:r>
      <w:ins w:id="8" w:author="Author">
        <w:r w:rsidRPr="00A24C7E">
          <w:t>any legal action(s) taken by a law enforcement authority or court of law</w:t>
        </w:r>
      </w:ins>
      <w:r w:rsidRPr="00A24C7E">
        <w:t xml:space="preserve"> and are notified in writing of their responsibilities. (10 CFR 73.56(g))</w:t>
      </w:r>
    </w:p>
    <w:p w14:paraId="63C4F11B" w14:textId="66648138" w:rsidR="00DB0D74" w:rsidRPr="00981CC9" w:rsidRDefault="00214A24" w:rsidP="00214A24">
      <w:pPr>
        <w:pStyle w:val="SpecificGuidance"/>
        <w:rPr>
          <w:rFonts w:cs="Arial"/>
        </w:rPr>
      </w:pPr>
      <w:r>
        <w:rPr>
          <w:rFonts w:cs="Arial"/>
        </w:rPr>
        <w:t>Specific Guidance</w:t>
      </w:r>
    </w:p>
    <w:p w14:paraId="01004260" w14:textId="77FF74C4" w:rsidR="0027131F" w:rsidRPr="00981CC9" w:rsidRDefault="00DB0D74" w:rsidP="00A927F6">
      <w:pPr>
        <w:pStyle w:val="BodyText3"/>
        <w:rPr>
          <w:rFonts w:cs="Arial"/>
        </w:rPr>
      </w:pPr>
      <w:r w:rsidRPr="00981CC9">
        <w:rPr>
          <w:rFonts w:cs="Arial"/>
        </w:rPr>
        <w:t>To inspect this requirement, the inspector(s) should review the licensee’s procedures to verify that the licensee has an established legal action reporting program that includes, at a minimum, the following: (1) requirements for individuals with or who have applied for unescorted access or unescorted AA to promptly report any legal actions</w:t>
      </w:r>
      <w:r w:rsidR="008A1EC5" w:rsidRPr="00981CC9">
        <w:rPr>
          <w:rFonts w:cs="Arial"/>
        </w:rPr>
        <w:t>,</w:t>
      </w:r>
      <w:r w:rsidRPr="00981CC9">
        <w:rPr>
          <w:rFonts w:cs="Arial"/>
        </w:rPr>
        <w:t xml:space="preserve"> such as</w:t>
      </w:r>
      <w:ins w:id="9" w:author="Author">
        <w:r w:rsidRPr="00981CC9">
          <w:rPr>
            <w:rFonts w:cs="Arial"/>
          </w:rPr>
          <w:t xml:space="preserve"> an arrest, an indictment, the filing of </w:t>
        </w:r>
      </w:ins>
      <w:r w:rsidRPr="00981CC9">
        <w:rPr>
          <w:rFonts w:cs="Arial"/>
        </w:rPr>
        <w:t xml:space="preserve">charges, or </w:t>
      </w:r>
      <w:ins w:id="10" w:author="Author">
        <w:r w:rsidRPr="00981CC9">
          <w:rPr>
            <w:rFonts w:cs="Arial"/>
          </w:rPr>
          <w:t>a conviction</w:t>
        </w:r>
      </w:ins>
      <w:r w:rsidRPr="00981CC9">
        <w:rPr>
          <w:rFonts w:cs="Arial"/>
        </w:rPr>
        <w:t xml:space="preserve">; (2) a method for notifying an individual in writing of </w:t>
      </w:r>
      <w:r w:rsidRPr="00981CC9">
        <w:rPr>
          <w:rFonts w:cs="Arial"/>
          <w:color w:val="000000"/>
        </w:rPr>
        <w:t>their</w:t>
      </w:r>
      <w:r w:rsidRPr="00981CC9">
        <w:rPr>
          <w:rFonts w:cs="Arial"/>
        </w:rPr>
        <w:t xml:space="preserve"> obligation to report legal action; and (3) actions that recipients of a legal action report are required to take upon receipt of a report. The legal action reporting program excludes minor civil actions or misdemeanors such as parking violations or speeding tickets.</w:t>
      </w:r>
    </w:p>
    <w:p w14:paraId="338482F4" w14:textId="33F2B6B4" w:rsidR="0027131F" w:rsidRPr="00A24C7E" w:rsidRDefault="0027131F" w:rsidP="000B75EC">
      <w:pPr>
        <w:pStyle w:val="BodyText"/>
        <w:numPr>
          <w:ilvl w:val="0"/>
          <w:numId w:val="3"/>
        </w:numPr>
      </w:pPr>
      <w:r w:rsidRPr="00A24C7E">
        <w:t>Verify that the licensee has established measures to implement procedures and processes that address obtaining and explaining informed consent, to include the withdrawal of consent, for individuals subject to background investigations required for unescorted access and unescorted AA.</w:t>
      </w:r>
      <w:r w:rsidR="003408DF" w:rsidRPr="00A24C7E">
        <w:t xml:space="preserve"> </w:t>
      </w:r>
      <w:r w:rsidRPr="00A24C7E">
        <w:t>(10 CFR 73.56(d)(1))</w:t>
      </w:r>
    </w:p>
    <w:p w14:paraId="14086D7E" w14:textId="72CEED18" w:rsidR="0027131F" w:rsidRPr="00981CC9" w:rsidRDefault="00214A24" w:rsidP="00214A24">
      <w:pPr>
        <w:pStyle w:val="SpecificGuidance"/>
        <w:rPr>
          <w:rFonts w:cs="Arial"/>
        </w:rPr>
      </w:pPr>
      <w:r>
        <w:rPr>
          <w:rFonts w:cs="Arial"/>
        </w:rPr>
        <w:t>Specific Guidance</w:t>
      </w:r>
    </w:p>
    <w:p w14:paraId="6E3102FC" w14:textId="22F7E801" w:rsidR="0027131F" w:rsidRPr="00981CC9" w:rsidRDefault="0027131F" w:rsidP="00A927F6">
      <w:pPr>
        <w:pStyle w:val="BodyText3"/>
        <w:rPr>
          <w:rFonts w:cs="Arial"/>
        </w:rPr>
      </w:pPr>
      <w:r w:rsidRPr="00981CC9">
        <w:rPr>
          <w:rFonts w:cs="Arial"/>
        </w:rPr>
        <w:t>When inspecting this requirement, the inspector(s) should review the licensee’s implementing procedures and/or AA records to verify that the licensee has established a method to obtain informed consent to conduct background investigations on individuals applying for unescorted access or unescorted AA.</w:t>
      </w:r>
      <w:r w:rsidR="003408DF" w:rsidRPr="00981CC9">
        <w:rPr>
          <w:rFonts w:cs="Arial"/>
        </w:rPr>
        <w:t xml:space="preserve"> </w:t>
      </w:r>
      <w:r w:rsidRPr="00981CC9">
        <w:rPr>
          <w:rFonts w:cs="Arial"/>
        </w:rPr>
        <w:t>The inspector(s) should also verify that these measures include explaining informed consent and the withdrawal of consent to individuals applying for unescorted access or unescorted AA.</w:t>
      </w:r>
    </w:p>
    <w:p w14:paraId="3544CEB9" w14:textId="6C4BCAE0" w:rsidR="0027131F" w:rsidRPr="00A24C7E" w:rsidRDefault="0027131F" w:rsidP="000B75EC">
      <w:pPr>
        <w:pStyle w:val="BodyText"/>
        <w:numPr>
          <w:ilvl w:val="0"/>
          <w:numId w:val="3"/>
        </w:numPr>
      </w:pPr>
      <w:r w:rsidRPr="00A24C7E">
        <w:t>Verify that the licensee’s procedures describe how it protects personal information maintained in the licensee’s personnel information management system.</w:t>
      </w:r>
      <w:r w:rsidR="003408DF" w:rsidRPr="00A24C7E">
        <w:t xml:space="preserve"> </w:t>
      </w:r>
      <w:r w:rsidRPr="00A24C7E">
        <w:t>(10 CFR 73.56(m))</w:t>
      </w:r>
    </w:p>
    <w:p w14:paraId="4FA5A3F0" w14:textId="2083BBBA" w:rsidR="0027131F" w:rsidRPr="00981CC9" w:rsidRDefault="00214A24" w:rsidP="00214A24">
      <w:pPr>
        <w:pStyle w:val="SpecificGuidance"/>
        <w:rPr>
          <w:rFonts w:cs="Arial"/>
        </w:rPr>
      </w:pPr>
      <w:r>
        <w:rPr>
          <w:rFonts w:cs="Arial"/>
        </w:rPr>
        <w:t>Specific Guidance</w:t>
      </w:r>
    </w:p>
    <w:p w14:paraId="28B5776B" w14:textId="20D403E9" w:rsidR="0027131F" w:rsidRPr="00981CC9" w:rsidRDefault="0027131F" w:rsidP="00A927F6">
      <w:pPr>
        <w:pStyle w:val="BodyText3"/>
        <w:rPr>
          <w:rFonts w:cs="Arial"/>
        </w:rPr>
      </w:pPr>
      <w:r w:rsidRPr="00981CC9">
        <w:rPr>
          <w:rFonts w:cs="Arial"/>
        </w:rPr>
        <w:t>When inspecting this requirement, the inspector(s) should review the licensee’s procedures to verify that licensee’s procedures address the protection of personal information used by the licensee to process the applications of individuals seeking unescorted access or unescorted AA.</w:t>
      </w:r>
      <w:r w:rsidR="003408DF" w:rsidRPr="00981CC9">
        <w:rPr>
          <w:rFonts w:cs="Arial"/>
        </w:rPr>
        <w:t xml:space="preserve"> </w:t>
      </w:r>
      <w:r w:rsidRPr="00981CC9">
        <w:rPr>
          <w:rFonts w:cs="Arial"/>
        </w:rPr>
        <w:t>The licensee procedures should address the specific measures for the protection of this information during the time the information is being used for the determination process as well as once unescorted access has been granted and the personal information is then being maintained in accordance with 10 CFR 73.56(o)(2)(</w:t>
      </w:r>
      <w:proofErr w:type="spellStart"/>
      <w:r w:rsidRPr="00981CC9">
        <w:rPr>
          <w:rFonts w:cs="Arial"/>
        </w:rPr>
        <w:t>i</w:t>
      </w:r>
      <w:proofErr w:type="spellEnd"/>
      <w:r w:rsidRPr="00981CC9">
        <w:rPr>
          <w:rFonts w:cs="Arial"/>
        </w:rPr>
        <w:t>).</w:t>
      </w:r>
      <w:r w:rsidR="003408DF" w:rsidRPr="00981CC9">
        <w:rPr>
          <w:rFonts w:cs="Arial"/>
        </w:rPr>
        <w:t xml:space="preserve"> </w:t>
      </w:r>
      <w:r w:rsidRPr="00981CC9">
        <w:rPr>
          <w:rFonts w:cs="Arial"/>
        </w:rPr>
        <w:t xml:space="preserve">Licensees or their contractors and vendors who implement the unescorted AA programs in accordance with these criteria should retain the records on which the AA is based or denied for the duration of the unescorted access and for </w:t>
      </w:r>
      <w:r w:rsidRPr="00981CC9">
        <w:rPr>
          <w:rFonts w:cs="Arial"/>
        </w:rPr>
        <w:lastRenderedPageBreak/>
        <w:t>5 years following access denial or access termination from the authorizing licensee’s program.</w:t>
      </w:r>
    </w:p>
    <w:p w14:paraId="6C7C19EF" w14:textId="4F4A5D31" w:rsidR="008A2EBF" w:rsidRPr="00981CC9" w:rsidRDefault="00E2520C" w:rsidP="00A927F6">
      <w:pPr>
        <w:pStyle w:val="Heading2"/>
        <w:rPr>
          <w:rFonts w:cs="Arial"/>
          <w:u w:val="single"/>
        </w:rPr>
      </w:pPr>
      <w:r w:rsidRPr="00981CC9">
        <w:rPr>
          <w:rFonts w:cs="Arial"/>
        </w:rPr>
        <w:t>02.02</w:t>
      </w:r>
      <w:r w:rsidRPr="00981CC9">
        <w:rPr>
          <w:rFonts w:cs="Arial"/>
        </w:rPr>
        <w:tab/>
      </w:r>
      <w:r w:rsidR="0027131F" w:rsidRPr="00981CC9">
        <w:rPr>
          <w:rFonts w:cs="Arial"/>
          <w:u w:val="single"/>
        </w:rPr>
        <w:t>Granting Unescorted Access</w:t>
      </w:r>
      <w:ins w:id="11" w:author="Author">
        <w:r w:rsidR="0027131F" w:rsidRPr="00981CC9">
          <w:rPr>
            <w:rFonts w:cs="Arial"/>
            <w:u w:val="single"/>
          </w:rPr>
          <w:t>,</w:t>
        </w:r>
      </w:ins>
      <w:r w:rsidR="0027131F" w:rsidRPr="00981CC9">
        <w:rPr>
          <w:rFonts w:cs="Arial"/>
          <w:u w:val="single"/>
        </w:rPr>
        <w:t xml:space="preserve"> Reinvestigations</w:t>
      </w:r>
      <w:ins w:id="12" w:author="Author">
        <w:r w:rsidR="0027131F" w:rsidRPr="00981CC9">
          <w:rPr>
            <w:rFonts w:cs="Arial"/>
            <w:u w:val="single"/>
          </w:rPr>
          <w:t>, and Maintaining Authorization.</w:t>
        </w:r>
      </w:ins>
    </w:p>
    <w:p w14:paraId="29C6598E" w14:textId="745B7D98" w:rsidR="008A2EBF" w:rsidRPr="00A24C7E" w:rsidRDefault="00E2520C" w:rsidP="000B75EC">
      <w:pPr>
        <w:pStyle w:val="BodyText"/>
        <w:numPr>
          <w:ilvl w:val="0"/>
          <w:numId w:val="4"/>
        </w:numPr>
      </w:pPr>
      <w:r w:rsidRPr="00A24C7E">
        <w:t xml:space="preserve">Verify that the licensee </w:t>
      </w:r>
      <w:r w:rsidR="003F3057" w:rsidRPr="00A24C7E">
        <w:t>has established measures to implement</w:t>
      </w:r>
      <w:r w:rsidRPr="00A24C7E">
        <w:t xml:space="preserve"> adequate provisions to obtain sufficient information to determine the </w:t>
      </w:r>
      <w:proofErr w:type="gramStart"/>
      <w:r w:rsidRPr="00A24C7E">
        <w:t>true identity</w:t>
      </w:r>
      <w:proofErr w:type="gramEnd"/>
      <w:r w:rsidRPr="00A24C7E">
        <w:t xml:space="preserve"> of applicants for unescorted access.</w:t>
      </w:r>
      <w:r w:rsidR="003408DF" w:rsidRPr="00A24C7E">
        <w:t xml:space="preserve"> </w:t>
      </w:r>
      <w:r w:rsidR="007A5561" w:rsidRPr="00A24C7E">
        <w:t>(10</w:t>
      </w:r>
      <w:r w:rsidR="00CB47D2" w:rsidRPr="00A24C7E">
        <w:t> </w:t>
      </w:r>
      <w:r w:rsidR="007A5561" w:rsidRPr="00A24C7E">
        <w:t>CFR</w:t>
      </w:r>
      <w:r w:rsidR="00CB47D2" w:rsidRPr="00A24C7E">
        <w:t> </w:t>
      </w:r>
      <w:r w:rsidR="007A5561" w:rsidRPr="00A24C7E">
        <w:t>73.56</w:t>
      </w:r>
      <w:r w:rsidRPr="00A24C7E">
        <w:t>(d)</w:t>
      </w:r>
      <w:r w:rsidR="007A5561" w:rsidRPr="00A24C7E">
        <w:t>(3)</w:t>
      </w:r>
      <w:r w:rsidR="00A32975" w:rsidRPr="00A24C7E">
        <w:t>)</w:t>
      </w:r>
    </w:p>
    <w:p w14:paraId="2986D488" w14:textId="4D7C6820" w:rsidR="008A2EBF" w:rsidRPr="00981CC9" w:rsidRDefault="00214A24" w:rsidP="00214A24">
      <w:pPr>
        <w:pStyle w:val="SpecificGuidance"/>
        <w:rPr>
          <w:rFonts w:cs="Arial"/>
        </w:rPr>
      </w:pPr>
      <w:r>
        <w:rPr>
          <w:rFonts w:cs="Arial"/>
        </w:rPr>
        <w:t>Specific Guidance</w:t>
      </w:r>
    </w:p>
    <w:p w14:paraId="345CBBCE" w14:textId="39632273" w:rsidR="008A2EBF" w:rsidRPr="00981CC9" w:rsidRDefault="00CC7DE5" w:rsidP="00A927F6">
      <w:pPr>
        <w:pStyle w:val="BodyText3"/>
        <w:rPr>
          <w:rFonts w:cs="Arial"/>
        </w:rPr>
      </w:pPr>
      <w:r w:rsidRPr="00981CC9">
        <w:rPr>
          <w:rFonts w:cs="Arial"/>
        </w:rPr>
        <w:t xml:space="preserve">The inspector(s) should review licensee’s procedures, records, and practices to verify that the licensee demonstrates measures to validate an individual’s </w:t>
      </w:r>
      <w:proofErr w:type="gramStart"/>
      <w:r w:rsidRPr="00981CC9">
        <w:rPr>
          <w:rFonts w:cs="Arial"/>
        </w:rPr>
        <w:t>true identity</w:t>
      </w:r>
      <w:proofErr w:type="gramEnd"/>
      <w:r w:rsidRPr="00981CC9">
        <w:rPr>
          <w:rFonts w:cs="Arial"/>
        </w:rPr>
        <w:t>.</w:t>
      </w:r>
      <w:r w:rsidR="003408DF" w:rsidRPr="00981CC9">
        <w:rPr>
          <w:rFonts w:cs="Arial"/>
        </w:rPr>
        <w:t xml:space="preserve"> </w:t>
      </w:r>
      <w:r w:rsidRPr="00981CC9">
        <w:rPr>
          <w:rFonts w:cs="Arial"/>
        </w:rPr>
        <w:t>Those measures should include the following minimum requirements:</w:t>
      </w:r>
      <w:r w:rsidR="003408DF" w:rsidRPr="00981CC9">
        <w:rPr>
          <w:rFonts w:cs="Arial"/>
        </w:rPr>
        <w:t xml:space="preserve"> </w:t>
      </w:r>
      <w:r w:rsidR="00793E75" w:rsidRPr="00981CC9">
        <w:rPr>
          <w:rFonts w:cs="Arial"/>
        </w:rPr>
        <w:t>(</w:t>
      </w:r>
      <w:r w:rsidRPr="00981CC9">
        <w:rPr>
          <w:rFonts w:cs="Arial"/>
        </w:rPr>
        <w:t>1)</w:t>
      </w:r>
      <w:r w:rsidR="00CB47D2" w:rsidRPr="00981CC9">
        <w:rPr>
          <w:rFonts w:cs="Arial"/>
        </w:rPr>
        <w:t> </w:t>
      </w:r>
      <w:r w:rsidRPr="00981CC9">
        <w:rPr>
          <w:rFonts w:cs="Arial"/>
        </w:rPr>
        <w:t xml:space="preserve">a process to validate that the social security number that the individual has provided is </w:t>
      </w:r>
      <w:r w:rsidR="00620F1B" w:rsidRPr="00981CC9">
        <w:rPr>
          <w:rFonts w:cs="Arial"/>
          <w:color w:val="000000"/>
        </w:rPr>
        <w:t>their own</w:t>
      </w:r>
      <w:r w:rsidRPr="00981CC9">
        <w:rPr>
          <w:rFonts w:cs="Arial"/>
        </w:rPr>
        <w:t xml:space="preserve"> and</w:t>
      </w:r>
      <w:r w:rsidR="00793E75" w:rsidRPr="00981CC9">
        <w:rPr>
          <w:rFonts w:cs="Arial"/>
        </w:rPr>
        <w:t>,</w:t>
      </w:r>
      <w:r w:rsidRPr="00981CC9">
        <w:rPr>
          <w:rFonts w:cs="Arial"/>
        </w:rPr>
        <w:t xml:space="preserve"> in the case of foreign nationals, validate the claimed non-immigration status that the ind</w:t>
      </w:r>
      <w:r w:rsidR="00793E75" w:rsidRPr="00981CC9">
        <w:rPr>
          <w:rFonts w:cs="Arial"/>
        </w:rPr>
        <w:t>ividual has provided is correct;</w:t>
      </w:r>
      <w:r w:rsidRPr="00981CC9">
        <w:rPr>
          <w:rFonts w:cs="Arial"/>
        </w:rPr>
        <w:t xml:space="preserve"> and </w:t>
      </w:r>
      <w:r w:rsidR="00793E75" w:rsidRPr="00981CC9">
        <w:rPr>
          <w:rFonts w:cs="Arial"/>
        </w:rPr>
        <w:t>(</w:t>
      </w:r>
      <w:r w:rsidRPr="00981CC9">
        <w:rPr>
          <w:rFonts w:cs="Arial"/>
        </w:rPr>
        <w:t>2)</w:t>
      </w:r>
      <w:r w:rsidR="00CB47D2" w:rsidRPr="00981CC9">
        <w:rPr>
          <w:rFonts w:cs="Arial"/>
        </w:rPr>
        <w:t> </w:t>
      </w:r>
      <w:r w:rsidRPr="00981CC9">
        <w:rPr>
          <w:rFonts w:cs="Arial"/>
        </w:rPr>
        <w:t>a method to determine whether the results of the fingerprinting confirm the individual’s claimed identity, if such results are available.</w:t>
      </w:r>
    </w:p>
    <w:p w14:paraId="0C22CCF5" w14:textId="2D63A0D6" w:rsidR="004D5708" w:rsidRPr="00A24C7E" w:rsidRDefault="00E2520C" w:rsidP="000B75EC">
      <w:pPr>
        <w:pStyle w:val="BodyText"/>
        <w:numPr>
          <w:ilvl w:val="0"/>
          <w:numId w:val="4"/>
        </w:numPr>
      </w:pPr>
      <w:r w:rsidRPr="00A24C7E">
        <w:t xml:space="preserve">Verify that the licensee </w:t>
      </w:r>
      <w:r w:rsidR="003F3057" w:rsidRPr="00A24C7E">
        <w:t>has established measures to conduct</w:t>
      </w:r>
      <w:r w:rsidRPr="00A24C7E">
        <w:t xml:space="preserve"> employment and education verifications and suitable inquiries within the required time constraints</w:t>
      </w:r>
      <w:r w:rsidR="007763DC" w:rsidRPr="00A24C7E">
        <w:t>.</w:t>
      </w:r>
      <w:r w:rsidR="003408DF" w:rsidRPr="00A24C7E">
        <w:t xml:space="preserve"> </w:t>
      </w:r>
      <w:r w:rsidRPr="00A24C7E">
        <w:t>(10</w:t>
      </w:r>
      <w:r w:rsidR="00CB47D2" w:rsidRPr="00A24C7E">
        <w:t> </w:t>
      </w:r>
      <w:r w:rsidR="007763DC" w:rsidRPr="00A24C7E">
        <w:t>CFR</w:t>
      </w:r>
      <w:r w:rsidR="00CB47D2" w:rsidRPr="00A24C7E">
        <w:t> </w:t>
      </w:r>
      <w:r w:rsidR="007763DC" w:rsidRPr="00A24C7E">
        <w:t>73.56</w:t>
      </w:r>
      <w:r w:rsidRPr="00A24C7E">
        <w:t>(h)</w:t>
      </w:r>
      <w:r w:rsidR="007763DC" w:rsidRPr="00A24C7E">
        <w:t>(4))</w:t>
      </w:r>
    </w:p>
    <w:p w14:paraId="4029D26C" w14:textId="55338EA5" w:rsidR="004D5708" w:rsidRPr="00981CC9" w:rsidRDefault="00214A24" w:rsidP="00214A24">
      <w:pPr>
        <w:pStyle w:val="SpecificGuidance"/>
        <w:rPr>
          <w:rFonts w:cs="Arial"/>
        </w:rPr>
      </w:pPr>
      <w:r>
        <w:rPr>
          <w:rFonts w:cs="Arial"/>
        </w:rPr>
        <w:t>Specific Guidance</w:t>
      </w:r>
    </w:p>
    <w:p w14:paraId="31959FCD" w14:textId="3844C428" w:rsidR="004D5708" w:rsidRPr="00981CC9" w:rsidRDefault="004D5708" w:rsidP="00A927F6">
      <w:pPr>
        <w:pStyle w:val="BodyText3"/>
        <w:rPr>
          <w:rFonts w:cs="Arial"/>
        </w:rPr>
      </w:pPr>
      <w:r w:rsidRPr="00981CC9">
        <w:rPr>
          <w:rFonts w:cs="Arial"/>
        </w:rPr>
        <w:t xml:space="preserve">The inspector(s) should review the licensee’s procedures, records, and practices to confirm that the licensee demonstrates methods to verify employment and </w:t>
      </w:r>
      <w:r w:rsidR="00CB47D2" w:rsidRPr="00981CC9">
        <w:rPr>
          <w:rFonts w:cs="Arial"/>
        </w:rPr>
        <w:t>education and</w:t>
      </w:r>
      <w:r w:rsidRPr="00981CC9">
        <w:rPr>
          <w:rFonts w:cs="Arial"/>
        </w:rPr>
        <w:t xml:space="preserve"> perform suitable inquiries of applicants requesting initial unescorted access or unescorted AA in accordance with 10</w:t>
      </w:r>
      <w:r w:rsidR="00CB47D2" w:rsidRPr="00981CC9">
        <w:rPr>
          <w:rFonts w:cs="Arial"/>
        </w:rPr>
        <w:t> </w:t>
      </w:r>
      <w:r w:rsidRPr="00981CC9">
        <w:rPr>
          <w:rFonts w:cs="Arial"/>
        </w:rPr>
        <w:t>CFR</w:t>
      </w:r>
      <w:r w:rsidR="00CB47D2" w:rsidRPr="00981CC9">
        <w:rPr>
          <w:rFonts w:cs="Arial"/>
        </w:rPr>
        <w:t> </w:t>
      </w:r>
      <w:r w:rsidRPr="00981CC9">
        <w:rPr>
          <w:rFonts w:cs="Arial"/>
        </w:rPr>
        <w:t>73.56(h)(4).</w:t>
      </w:r>
      <w:r w:rsidR="003408DF" w:rsidRPr="00981CC9">
        <w:rPr>
          <w:rFonts w:cs="Arial"/>
        </w:rPr>
        <w:t xml:space="preserve"> </w:t>
      </w:r>
      <w:r w:rsidRPr="00981CC9">
        <w:rPr>
          <w:rFonts w:cs="Arial"/>
        </w:rPr>
        <w:t xml:space="preserve">Additionally, the inspector(s) should examine the licensee’s processes to confirm that the licensee demonstrates methods to verify employment and </w:t>
      </w:r>
      <w:r w:rsidR="00CB47D2" w:rsidRPr="00981CC9">
        <w:rPr>
          <w:rFonts w:cs="Arial"/>
        </w:rPr>
        <w:t xml:space="preserve">education and perform suitable inquiries of </w:t>
      </w:r>
      <w:r w:rsidRPr="00981CC9">
        <w:rPr>
          <w:rFonts w:cs="Arial"/>
        </w:rPr>
        <w:t xml:space="preserve">individuals who have previously been granted unescorted AA, but whose access had been terminated or interrupted for </w:t>
      </w:r>
      <w:proofErr w:type="gramStart"/>
      <w:r w:rsidRPr="00981CC9">
        <w:rPr>
          <w:rFonts w:cs="Arial"/>
        </w:rPr>
        <w:t>a period of time</w:t>
      </w:r>
      <w:proofErr w:type="gramEnd"/>
      <w:r w:rsidRPr="00981CC9">
        <w:rPr>
          <w:rFonts w:cs="Arial"/>
        </w:rPr>
        <w:t>.</w:t>
      </w:r>
    </w:p>
    <w:p w14:paraId="76563CAA" w14:textId="7401CBCD" w:rsidR="00CB47D2" w:rsidRPr="00A24C7E" w:rsidRDefault="004D5708" w:rsidP="000B75EC">
      <w:pPr>
        <w:pStyle w:val="BodyText"/>
        <w:numPr>
          <w:ilvl w:val="0"/>
          <w:numId w:val="4"/>
        </w:numPr>
      </w:pPr>
      <w:r w:rsidRPr="00A24C7E">
        <w:t xml:space="preserve">Verify that the licensee </w:t>
      </w:r>
      <w:r w:rsidR="003F3057" w:rsidRPr="00A24C7E">
        <w:t>has established measures to require</w:t>
      </w:r>
      <w:r w:rsidRPr="00A24C7E">
        <w:t xml:space="preserve"> applicants to undergo professionally accepted and standardized psychological evaluations as required.</w:t>
      </w:r>
      <w:r w:rsidR="003408DF" w:rsidRPr="00A24C7E">
        <w:t xml:space="preserve"> </w:t>
      </w:r>
      <w:r w:rsidRPr="00A24C7E">
        <w:t>(10</w:t>
      </w:r>
      <w:r w:rsidR="00CB47D2" w:rsidRPr="00A24C7E">
        <w:t> </w:t>
      </w:r>
      <w:r w:rsidRPr="00A24C7E">
        <w:t>CFR</w:t>
      </w:r>
      <w:r w:rsidR="002D72B0" w:rsidRPr="00A24C7E">
        <w:t> </w:t>
      </w:r>
      <w:r w:rsidRPr="00A24C7E">
        <w:t>73.56(e))</w:t>
      </w:r>
    </w:p>
    <w:p w14:paraId="049611F7" w14:textId="744C9FCE" w:rsidR="008A2EBF" w:rsidRPr="00981CC9" w:rsidRDefault="00214A24" w:rsidP="00214A24">
      <w:pPr>
        <w:pStyle w:val="SpecificGuidance"/>
        <w:rPr>
          <w:rFonts w:cs="Arial"/>
        </w:rPr>
      </w:pPr>
      <w:r>
        <w:rPr>
          <w:rFonts w:cs="Arial"/>
        </w:rPr>
        <w:t>Specific Guidance</w:t>
      </w:r>
    </w:p>
    <w:p w14:paraId="70A5F750" w14:textId="27998DBE" w:rsidR="008A2EBF" w:rsidRPr="00981CC9" w:rsidRDefault="00CC7DE5" w:rsidP="00A927F6">
      <w:pPr>
        <w:pStyle w:val="BodyText3"/>
        <w:rPr>
          <w:rFonts w:cs="Arial"/>
        </w:rPr>
      </w:pPr>
      <w:r w:rsidRPr="00981CC9">
        <w:rPr>
          <w:rFonts w:cs="Arial"/>
        </w:rPr>
        <w:t>When inspecting this requirement, the inspector(s) should review the licensee’s procedures, records, and practices to confirm that the licensee has methods in place to ensure that a psychological assessment is completed before an individual is granted unescorted access or certified unescorted AA.</w:t>
      </w:r>
      <w:r w:rsidR="003408DF" w:rsidRPr="00981CC9">
        <w:rPr>
          <w:rFonts w:cs="Arial"/>
        </w:rPr>
        <w:t xml:space="preserve"> </w:t>
      </w:r>
      <w:r w:rsidRPr="00981CC9">
        <w:rPr>
          <w:rFonts w:cs="Arial"/>
        </w:rPr>
        <w:t>The inspector(s) should also review the psychological assessment(s) that the licensee uses and determine if the assessment(s) is designed to evaluate the possible adverse impact of any noted psychological</w:t>
      </w:r>
      <w:r w:rsidR="00805715" w:rsidRPr="00981CC9">
        <w:rPr>
          <w:rFonts w:cs="Arial"/>
        </w:rPr>
        <w:t xml:space="preserve"> </w:t>
      </w:r>
      <w:r w:rsidRPr="00981CC9">
        <w:rPr>
          <w:rFonts w:cs="Arial"/>
        </w:rPr>
        <w:t>characteristics on an individual’s trustworthiness and reliability.</w:t>
      </w:r>
      <w:r w:rsidR="003408DF" w:rsidRPr="00981CC9">
        <w:rPr>
          <w:rFonts w:cs="Arial"/>
        </w:rPr>
        <w:t xml:space="preserve"> </w:t>
      </w:r>
      <w:r w:rsidRPr="00981CC9">
        <w:rPr>
          <w:rFonts w:cs="Arial"/>
        </w:rPr>
        <w:t>While reviewing the psychological assessment(s), the inspector(s) should confirm that the licensee’s psychological assessment(s) include, at a minimum:</w:t>
      </w:r>
      <w:r w:rsidR="003408DF" w:rsidRPr="00981CC9">
        <w:rPr>
          <w:rFonts w:cs="Arial"/>
        </w:rPr>
        <w:t xml:space="preserve"> </w:t>
      </w:r>
      <w:r w:rsidR="00793E75" w:rsidRPr="00981CC9">
        <w:rPr>
          <w:rFonts w:cs="Arial"/>
        </w:rPr>
        <w:t>(</w:t>
      </w:r>
      <w:r w:rsidRPr="00981CC9">
        <w:rPr>
          <w:rFonts w:cs="Arial"/>
        </w:rPr>
        <w:t>1)</w:t>
      </w:r>
      <w:r w:rsidR="00CB47D2" w:rsidRPr="00981CC9">
        <w:rPr>
          <w:rFonts w:cs="Arial"/>
        </w:rPr>
        <w:t> </w:t>
      </w:r>
      <w:r w:rsidRPr="00981CC9">
        <w:rPr>
          <w:rFonts w:cs="Arial"/>
        </w:rPr>
        <w:t>a standardized, objective, professionally accepted psychological test that provides information to identify indications of disturbances in personality or psychopathology that may have adverse implications for an individual’s t</w:t>
      </w:r>
      <w:r w:rsidR="00793E75" w:rsidRPr="00981CC9">
        <w:rPr>
          <w:rFonts w:cs="Arial"/>
        </w:rPr>
        <w:t>rustworthiness and reliability; (</w:t>
      </w:r>
      <w:r w:rsidRPr="00981CC9">
        <w:rPr>
          <w:rFonts w:cs="Arial"/>
        </w:rPr>
        <w:t>2)</w:t>
      </w:r>
      <w:r w:rsidR="00CB47D2" w:rsidRPr="00981CC9">
        <w:rPr>
          <w:rFonts w:cs="Arial"/>
        </w:rPr>
        <w:t> </w:t>
      </w:r>
      <w:r w:rsidRPr="00981CC9">
        <w:rPr>
          <w:rFonts w:cs="Arial"/>
        </w:rPr>
        <w:t xml:space="preserve">a licensed psychiatrist </w:t>
      </w:r>
      <w:r w:rsidRPr="00981CC9">
        <w:rPr>
          <w:rFonts w:cs="Arial"/>
        </w:rPr>
        <w:lastRenderedPageBreak/>
        <w:t>or psychologist established the predetermined thresholds of the test that will be applied in interpreting the results of the psychological test to determine whether an individual must be interviewed by a license</w:t>
      </w:r>
      <w:r w:rsidR="00793E75" w:rsidRPr="00981CC9">
        <w:rPr>
          <w:rFonts w:cs="Arial"/>
        </w:rPr>
        <w:t xml:space="preserve">d psychiatrist or psychologist; </w:t>
      </w:r>
      <w:r w:rsidRPr="00981CC9">
        <w:rPr>
          <w:rFonts w:cs="Arial"/>
        </w:rPr>
        <w:t xml:space="preserve">and </w:t>
      </w:r>
      <w:r w:rsidR="00793E75" w:rsidRPr="00981CC9">
        <w:rPr>
          <w:rFonts w:cs="Arial"/>
        </w:rPr>
        <w:t>(</w:t>
      </w:r>
      <w:r w:rsidRPr="00981CC9">
        <w:rPr>
          <w:rFonts w:cs="Arial"/>
        </w:rPr>
        <w:t>3)</w:t>
      </w:r>
      <w:r w:rsidR="00CB47D2" w:rsidRPr="00981CC9">
        <w:rPr>
          <w:rFonts w:cs="Arial"/>
        </w:rPr>
        <w:t> </w:t>
      </w:r>
      <w:r w:rsidRPr="00981CC9">
        <w:rPr>
          <w:rFonts w:cs="Arial"/>
        </w:rPr>
        <w:t>the assessment(s) are conducted in accordance with the applicable ethical principles for conducting such assessments established by the American Psychological Association or American Psychiatric Association.</w:t>
      </w:r>
    </w:p>
    <w:p w14:paraId="676C282D" w14:textId="76F87984" w:rsidR="008A2EBF" w:rsidRPr="00A24C7E" w:rsidRDefault="003F3057" w:rsidP="000B75EC">
      <w:pPr>
        <w:pStyle w:val="BodyText"/>
        <w:numPr>
          <w:ilvl w:val="0"/>
          <w:numId w:val="4"/>
        </w:numPr>
      </w:pPr>
      <w:r w:rsidRPr="00A24C7E">
        <w:t>Verify that the licensee has established measures to ensure</w:t>
      </w:r>
      <w:r w:rsidR="00E2520C" w:rsidRPr="00A24C7E">
        <w:t xml:space="preserve"> that a clinical interview by a licensed psychiatrist or psychologist is conducted for individuals who provide indication of disturbances in personality or psychopathology during the psychological assessment that may have implications on trustworthiness and reliability.</w:t>
      </w:r>
      <w:r w:rsidR="003408DF" w:rsidRPr="00A24C7E">
        <w:t xml:space="preserve"> </w:t>
      </w:r>
      <w:r w:rsidR="00E2520C" w:rsidRPr="00A24C7E">
        <w:t>(10</w:t>
      </w:r>
      <w:r w:rsidR="00CB47D2" w:rsidRPr="00A24C7E">
        <w:t> </w:t>
      </w:r>
      <w:r w:rsidR="00E2520C" w:rsidRPr="00A24C7E">
        <w:t>CFR</w:t>
      </w:r>
      <w:r w:rsidR="00CB47D2" w:rsidRPr="00A24C7E">
        <w:t> </w:t>
      </w:r>
      <w:r w:rsidR="00E2520C" w:rsidRPr="00A24C7E">
        <w:t>73.56(e)</w:t>
      </w:r>
      <w:r w:rsidR="00493FC9" w:rsidRPr="00A24C7E">
        <w:t>(4)</w:t>
      </w:r>
      <w:r w:rsidR="007763DC" w:rsidRPr="00A24C7E">
        <w:t>)</w:t>
      </w:r>
    </w:p>
    <w:p w14:paraId="40C53122" w14:textId="0033E4EB" w:rsidR="008A2EBF" w:rsidRPr="00981CC9" w:rsidRDefault="00214A24" w:rsidP="00214A24">
      <w:pPr>
        <w:pStyle w:val="SpecificGuidance"/>
        <w:rPr>
          <w:rFonts w:cs="Arial"/>
        </w:rPr>
      </w:pPr>
      <w:r>
        <w:rPr>
          <w:rFonts w:cs="Arial"/>
        </w:rPr>
        <w:t>Specific Guidance</w:t>
      </w:r>
    </w:p>
    <w:p w14:paraId="19D8E8BA" w14:textId="132022DB" w:rsidR="004D5708" w:rsidRPr="00981CC9" w:rsidRDefault="00CC7DE5" w:rsidP="00A927F6">
      <w:pPr>
        <w:pStyle w:val="BodyText3"/>
        <w:rPr>
          <w:rFonts w:cs="Arial"/>
        </w:rPr>
      </w:pPr>
      <w:r w:rsidRPr="00981CC9">
        <w:rPr>
          <w:rFonts w:cs="Arial"/>
        </w:rPr>
        <w:t>For the inspection of this requirement, the inspector(s) should review the licensee’s procedures, records, and practices to confirm that clinical interviews are performed by a</w:t>
      </w:r>
      <w:r w:rsidR="004D5708" w:rsidRPr="00981CC9">
        <w:rPr>
          <w:rFonts w:cs="Arial"/>
        </w:rPr>
        <w:t xml:space="preserve"> licensed psychiatrist or psychologist for individuals whose scores on the psychological assessments are outside of the predetermined thresholds that are indicative of disturbances in personality or psychopathology that may have implications for an individual’s trustworthiness and reliability.</w:t>
      </w:r>
    </w:p>
    <w:p w14:paraId="04795571" w14:textId="74157F98" w:rsidR="004D5708" w:rsidRPr="00A24C7E" w:rsidRDefault="00CB47D2" w:rsidP="000B75EC">
      <w:pPr>
        <w:pStyle w:val="BodyText"/>
        <w:numPr>
          <w:ilvl w:val="0"/>
          <w:numId w:val="4"/>
        </w:numPr>
      </w:pPr>
      <w:r w:rsidRPr="00A24C7E">
        <w:t xml:space="preserve">Verify that the licensee has established measures to ensure that </w:t>
      </w:r>
      <w:r w:rsidR="004D5708" w:rsidRPr="00A24C7E">
        <w:t xml:space="preserve">the licensee’s reviewing official reviews and evaluates </w:t>
      </w:r>
      <w:proofErr w:type="gramStart"/>
      <w:r w:rsidR="004D5708" w:rsidRPr="00A24C7E">
        <w:t>all of</w:t>
      </w:r>
      <w:proofErr w:type="gramEnd"/>
      <w:r w:rsidR="004D5708" w:rsidRPr="00A24C7E">
        <w:t xml:space="preserve"> the background information required by 10</w:t>
      </w:r>
      <w:r w:rsidR="00FF4E55" w:rsidRPr="00A24C7E">
        <w:t> </w:t>
      </w:r>
      <w:r w:rsidR="004D5708" w:rsidRPr="00A24C7E">
        <w:t>CFR</w:t>
      </w:r>
      <w:r w:rsidR="00FF4E55" w:rsidRPr="00A24C7E">
        <w:t> </w:t>
      </w:r>
      <w:r w:rsidR="004D5708" w:rsidRPr="00A24C7E">
        <w:t>73.56 in making AA decisions for the trustworthiness and reliability of individuals applying for unescorted access or unescorted AA.</w:t>
      </w:r>
      <w:r w:rsidR="003408DF" w:rsidRPr="00A24C7E">
        <w:t xml:space="preserve"> </w:t>
      </w:r>
      <w:r w:rsidR="004D5708" w:rsidRPr="00A24C7E">
        <w:t>(10 CFR 73.56(h)(1))</w:t>
      </w:r>
    </w:p>
    <w:p w14:paraId="5CCA85A7" w14:textId="2B3B49D4" w:rsidR="004D5708" w:rsidRPr="00981CC9" w:rsidRDefault="00214A24" w:rsidP="00214A24">
      <w:pPr>
        <w:pStyle w:val="SpecificGuidance"/>
        <w:rPr>
          <w:rFonts w:cs="Arial"/>
        </w:rPr>
      </w:pPr>
      <w:r>
        <w:rPr>
          <w:rFonts w:cs="Arial"/>
        </w:rPr>
        <w:t>Specific Guidance</w:t>
      </w:r>
    </w:p>
    <w:p w14:paraId="34C89232" w14:textId="1B6A5D7D" w:rsidR="004D5708" w:rsidRPr="00981CC9" w:rsidRDefault="004D5708" w:rsidP="00A927F6">
      <w:pPr>
        <w:pStyle w:val="BodyText3"/>
        <w:rPr>
          <w:rFonts w:cs="Arial"/>
        </w:rPr>
      </w:pPr>
      <w:r w:rsidRPr="00981CC9">
        <w:rPr>
          <w:rFonts w:cs="Arial"/>
        </w:rPr>
        <w:t>The inspector(s) should review a sample of AA records, in particular those that have been adjudicated, to ensure that each specific program element, both individually and collectively, meet the assurance standard described in the rule.</w:t>
      </w:r>
    </w:p>
    <w:p w14:paraId="0D9D6262" w14:textId="6C9E9625" w:rsidR="004D5708" w:rsidRPr="00A24C7E" w:rsidRDefault="004D5708" w:rsidP="000B75EC">
      <w:pPr>
        <w:pStyle w:val="BodyText"/>
        <w:numPr>
          <w:ilvl w:val="0"/>
          <w:numId w:val="4"/>
        </w:numPr>
      </w:pPr>
      <w:r w:rsidRPr="00A24C7E">
        <w:t xml:space="preserve">Verify that the licensee </w:t>
      </w:r>
      <w:r w:rsidR="003F3057" w:rsidRPr="00A24C7E">
        <w:t xml:space="preserve">has established measures to ensure that it conducts </w:t>
      </w:r>
      <w:r w:rsidRPr="00A24C7E">
        <w:t>reviews</w:t>
      </w:r>
      <w:r w:rsidR="003F3057" w:rsidRPr="00A24C7E">
        <w:t xml:space="preserve"> </w:t>
      </w:r>
      <w:ins w:id="13" w:author="Author">
        <w:r w:rsidR="003F3057" w:rsidRPr="00A24C7E">
          <w:t>of</w:t>
        </w:r>
      </w:ins>
      <w:r w:rsidRPr="00A24C7E">
        <w:t xml:space="preserve"> credit history summaries for the entire period identified on personal history questionnaires that are provided.</w:t>
      </w:r>
      <w:r w:rsidR="003408DF" w:rsidRPr="00A24C7E">
        <w:t xml:space="preserve"> </w:t>
      </w:r>
      <w:r w:rsidRPr="00A24C7E">
        <w:t>(10</w:t>
      </w:r>
      <w:r w:rsidR="00E70E08" w:rsidRPr="00A24C7E">
        <w:t> </w:t>
      </w:r>
      <w:r w:rsidRPr="00A24C7E">
        <w:t>CFR</w:t>
      </w:r>
      <w:r w:rsidR="00E70E08" w:rsidRPr="00A24C7E">
        <w:t> </w:t>
      </w:r>
      <w:r w:rsidRPr="00A24C7E">
        <w:t>73.56(d)(5))</w:t>
      </w:r>
    </w:p>
    <w:p w14:paraId="72217EA1" w14:textId="43FE201F" w:rsidR="008A2EBF" w:rsidRPr="00981CC9" w:rsidRDefault="00214A24" w:rsidP="00214A24">
      <w:pPr>
        <w:pStyle w:val="SpecificGuidance"/>
        <w:rPr>
          <w:rFonts w:cs="Arial"/>
        </w:rPr>
      </w:pPr>
      <w:r>
        <w:t>Specific Guidance</w:t>
      </w:r>
    </w:p>
    <w:p w14:paraId="53B5D18A" w14:textId="2F22AAB6" w:rsidR="008A2EBF" w:rsidRPr="00981CC9" w:rsidRDefault="0046321D" w:rsidP="00A927F6">
      <w:pPr>
        <w:pStyle w:val="BodyText3"/>
        <w:rPr>
          <w:rFonts w:cs="Arial"/>
        </w:rPr>
      </w:pPr>
      <w:r w:rsidRPr="00981CC9">
        <w:rPr>
          <w:rFonts w:cs="Arial"/>
        </w:rPr>
        <w:t xml:space="preserve">When inspecting this requirement, the inspector(s) should review licensee’s procedures, records, and practices to confirm that the licensee conducts full credit history evaluations of individuals applying for unescorted </w:t>
      </w:r>
      <w:r w:rsidR="007763DC" w:rsidRPr="00981CC9">
        <w:rPr>
          <w:rFonts w:cs="Arial"/>
        </w:rPr>
        <w:t>AA</w:t>
      </w:r>
      <w:r w:rsidRPr="00981CC9">
        <w:rPr>
          <w:rFonts w:cs="Arial"/>
        </w:rPr>
        <w:t>.</w:t>
      </w:r>
      <w:r w:rsidR="003408DF" w:rsidRPr="00981CC9">
        <w:rPr>
          <w:rFonts w:cs="Arial"/>
        </w:rPr>
        <w:t xml:space="preserve"> </w:t>
      </w:r>
      <w:r w:rsidRPr="00981CC9">
        <w:rPr>
          <w:rFonts w:cs="Arial"/>
        </w:rPr>
        <w:t>The licensee’s</w:t>
      </w:r>
      <w:r w:rsidR="00F81842" w:rsidRPr="00981CC9">
        <w:rPr>
          <w:rFonts w:cs="Arial"/>
        </w:rPr>
        <w:t xml:space="preserve"> </w:t>
      </w:r>
      <w:r w:rsidRPr="00981CC9">
        <w:rPr>
          <w:rFonts w:cs="Arial"/>
        </w:rPr>
        <w:t xml:space="preserve">procedures, records, and practices should identify that a full credit evaluation includes, but is not limited to, an inquiry to detect the potential fraud or misuse of social security numbers or other financial </w:t>
      </w:r>
      <w:r w:rsidR="00E70E08" w:rsidRPr="00981CC9">
        <w:rPr>
          <w:rFonts w:cs="Arial"/>
        </w:rPr>
        <w:t>identifiers and</w:t>
      </w:r>
      <w:r w:rsidRPr="00981CC9">
        <w:rPr>
          <w:rFonts w:cs="Arial"/>
        </w:rPr>
        <w:t xml:space="preserve"> review an evaluation of </w:t>
      </w:r>
      <w:r w:rsidR="00E70E08" w:rsidRPr="00981CC9">
        <w:rPr>
          <w:rFonts w:cs="Arial"/>
        </w:rPr>
        <w:t>all</w:t>
      </w:r>
      <w:r w:rsidRPr="00981CC9">
        <w:rPr>
          <w:rFonts w:cs="Arial"/>
        </w:rPr>
        <w:t xml:space="preserve"> the information that is provided by a national credit-reporting agency about an individual’s credit history.</w:t>
      </w:r>
      <w:r w:rsidR="003408DF" w:rsidRPr="00981CC9">
        <w:rPr>
          <w:rFonts w:cs="Arial"/>
        </w:rPr>
        <w:t xml:space="preserve"> </w:t>
      </w:r>
      <w:r w:rsidRPr="00981CC9">
        <w:rPr>
          <w:rFonts w:cs="Arial"/>
        </w:rPr>
        <w:t>Additional provisions should be included in the licensee’s AA program that stipulate methods to perform a credit history review of foreign nationals and U.S. citizens who have resided outside of the U.S. and do not have established credit history that covers</w:t>
      </w:r>
      <w:r w:rsidR="002E1613" w:rsidRPr="00981CC9">
        <w:rPr>
          <w:rFonts w:cs="Arial"/>
        </w:rPr>
        <w:t>,</w:t>
      </w:r>
      <w:r w:rsidRPr="00981CC9">
        <w:rPr>
          <w:rFonts w:cs="Arial"/>
        </w:rPr>
        <w:t xml:space="preserve"> at least</w:t>
      </w:r>
      <w:r w:rsidR="002E1613" w:rsidRPr="00981CC9">
        <w:rPr>
          <w:rFonts w:cs="Arial"/>
        </w:rPr>
        <w:t>,</w:t>
      </w:r>
      <w:r w:rsidRPr="00981CC9">
        <w:rPr>
          <w:rFonts w:cs="Arial"/>
        </w:rPr>
        <w:t xml:space="preserve"> the most recent </w:t>
      </w:r>
      <w:r w:rsidR="007B7548" w:rsidRPr="00981CC9">
        <w:rPr>
          <w:rFonts w:cs="Arial"/>
        </w:rPr>
        <w:t>7</w:t>
      </w:r>
      <w:r w:rsidR="002D72B0" w:rsidRPr="00981CC9">
        <w:rPr>
          <w:rFonts w:cs="Arial"/>
        </w:rPr>
        <w:t> </w:t>
      </w:r>
      <w:r w:rsidRPr="00981CC9">
        <w:rPr>
          <w:rFonts w:cs="Arial"/>
        </w:rPr>
        <w:t>years in the U.S.</w:t>
      </w:r>
      <w:r w:rsidR="003408DF" w:rsidRPr="00981CC9">
        <w:rPr>
          <w:rFonts w:cs="Arial"/>
        </w:rPr>
        <w:t xml:space="preserve"> </w:t>
      </w:r>
      <w:r w:rsidRPr="00981CC9">
        <w:rPr>
          <w:rFonts w:cs="Arial"/>
        </w:rPr>
        <w:t xml:space="preserve">The licensee’s credit history evaluation should also include a comparison between the data produced from an individual’s credit report to the information the individual submitted on </w:t>
      </w:r>
      <w:r w:rsidR="00620F1B" w:rsidRPr="00981CC9">
        <w:rPr>
          <w:rFonts w:cs="Arial"/>
        </w:rPr>
        <w:t>their</w:t>
      </w:r>
      <w:r w:rsidRPr="00981CC9">
        <w:rPr>
          <w:rFonts w:cs="Arial"/>
        </w:rPr>
        <w:t xml:space="preserve"> personal history questionnaire.</w:t>
      </w:r>
    </w:p>
    <w:p w14:paraId="569D4D6D" w14:textId="680AC252" w:rsidR="008A2EBF" w:rsidRPr="00A24C7E" w:rsidRDefault="00E2520C" w:rsidP="000B75EC">
      <w:pPr>
        <w:pStyle w:val="BodyText"/>
        <w:numPr>
          <w:ilvl w:val="0"/>
          <w:numId w:val="4"/>
        </w:numPr>
      </w:pPr>
      <w:bookmarkStart w:id="14" w:name="_Hlk532825824"/>
      <w:r w:rsidRPr="00A24C7E">
        <w:lastRenderedPageBreak/>
        <w:t xml:space="preserve">Verify that the licensee </w:t>
      </w:r>
      <w:r w:rsidR="003F3057" w:rsidRPr="00A24C7E">
        <w:t xml:space="preserve">has established measures to implement </w:t>
      </w:r>
      <w:r w:rsidRPr="00A24C7E">
        <w:t>appropriately the standard of best effort while conducting employment history evaluatio</w:t>
      </w:r>
      <w:r w:rsidR="007763DC" w:rsidRPr="00A24C7E">
        <w:t>ns.</w:t>
      </w:r>
      <w:r w:rsidR="003408DF" w:rsidRPr="00A24C7E">
        <w:t xml:space="preserve"> </w:t>
      </w:r>
      <w:r w:rsidR="007763DC" w:rsidRPr="00A24C7E">
        <w:t>(10</w:t>
      </w:r>
      <w:r w:rsidR="0018206A" w:rsidRPr="00A24C7E">
        <w:t> </w:t>
      </w:r>
      <w:r w:rsidR="007763DC" w:rsidRPr="00A24C7E">
        <w:t>CFR</w:t>
      </w:r>
      <w:r w:rsidR="0018206A" w:rsidRPr="00A24C7E">
        <w:t> </w:t>
      </w:r>
      <w:r w:rsidR="007763DC" w:rsidRPr="00A24C7E">
        <w:t>73.56</w:t>
      </w:r>
      <w:r w:rsidRPr="00A24C7E">
        <w:t>(d)</w:t>
      </w:r>
      <w:r w:rsidR="007763DC" w:rsidRPr="00A24C7E">
        <w:t>(4))</w:t>
      </w:r>
    </w:p>
    <w:p w14:paraId="62C0EEA7" w14:textId="6C163B77" w:rsidR="008A2EBF" w:rsidRPr="00981CC9" w:rsidRDefault="00214A24" w:rsidP="00214A24">
      <w:pPr>
        <w:pStyle w:val="SpecificGuidance"/>
        <w:rPr>
          <w:rFonts w:cs="Arial"/>
        </w:rPr>
      </w:pPr>
      <w:r>
        <w:t>Specific Guidance</w:t>
      </w:r>
    </w:p>
    <w:p w14:paraId="27724FED" w14:textId="27178E53" w:rsidR="004D5708" w:rsidRPr="00981CC9" w:rsidRDefault="0046321D" w:rsidP="00A927F6">
      <w:pPr>
        <w:pStyle w:val="BodyText3"/>
        <w:rPr>
          <w:rFonts w:cs="Arial"/>
        </w:rPr>
      </w:pPr>
      <w:r w:rsidRPr="00981CC9">
        <w:rPr>
          <w:rFonts w:cs="Arial"/>
        </w:rPr>
        <w:t>The inspector(s) should review the licensee’s procedures, records, and practices to confirm that the licensee has methods in place to implement the standard of best effort.</w:t>
      </w:r>
      <w:r w:rsidR="003408DF" w:rsidRPr="00981CC9">
        <w:rPr>
          <w:rFonts w:cs="Arial"/>
        </w:rPr>
        <w:t xml:space="preserve"> </w:t>
      </w:r>
      <w:r w:rsidR="004D5708" w:rsidRPr="00981CC9">
        <w:rPr>
          <w:rFonts w:cs="Arial"/>
        </w:rPr>
        <w:t>Specifically, the licensee’s procedures, records, and practices should identify that employment history evaluations are completed on a best effort basis, by questioning an individual’s present and former employers, and by determining the individual’s activities while unemployed.</w:t>
      </w:r>
      <w:r w:rsidR="003408DF" w:rsidRPr="00981CC9">
        <w:rPr>
          <w:rFonts w:cs="Arial"/>
        </w:rPr>
        <w:t xml:space="preserve"> </w:t>
      </w:r>
      <w:r w:rsidR="004D5708" w:rsidRPr="00981CC9">
        <w:rPr>
          <w:rFonts w:cs="Arial"/>
        </w:rPr>
        <w:t>In no case should a licensee make access decisions by exception.</w:t>
      </w:r>
      <w:r w:rsidR="003408DF" w:rsidRPr="00981CC9">
        <w:rPr>
          <w:rFonts w:cs="Arial"/>
        </w:rPr>
        <w:t xml:space="preserve"> </w:t>
      </w:r>
      <w:r w:rsidR="004D5708" w:rsidRPr="00981CC9">
        <w:rPr>
          <w:rFonts w:cs="Arial"/>
        </w:rPr>
        <w:t>Best effort is limited to the specific effort applied to a specific past or present employer of the applicant and cannot be used for the cumulative satisfaction of the requirements for meeting a test to establish trustworthiness and reliability.</w:t>
      </w:r>
    </w:p>
    <w:p w14:paraId="77A95899" w14:textId="6774E5CA" w:rsidR="004D5708" w:rsidRPr="00A24C7E" w:rsidRDefault="004D5708" w:rsidP="000B75EC">
      <w:pPr>
        <w:pStyle w:val="BodyText"/>
        <w:numPr>
          <w:ilvl w:val="0"/>
          <w:numId w:val="4"/>
        </w:numPr>
      </w:pPr>
      <w:r w:rsidRPr="00A24C7E">
        <w:t xml:space="preserve">Verify that the licensee </w:t>
      </w:r>
      <w:r w:rsidR="003F3057" w:rsidRPr="00A24C7E">
        <w:t xml:space="preserve">has established measures to implement </w:t>
      </w:r>
      <w:r w:rsidRPr="00A24C7E">
        <w:t xml:space="preserve">appropriately the requirements for </w:t>
      </w:r>
      <w:r w:rsidR="008D00E1" w:rsidRPr="00A24C7E">
        <w:t>submitting fingerprints</w:t>
      </w:r>
      <w:r w:rsidRPr="00A24C7E">
        <w:t>, including the restrictions on requesting name searches</w:t>
      </w:r>
      <w:r w:rsidR="00A229BF" w:rsidRPr="00A24C7E">
        <w:t>.</w:t>
      </w:r>
      <w:r w:rsidR="003408DF" w:rsidRPr="00A24C7E">
        <w:t xml:space="preserve"> </w:t>
      </w:r>
      <w:r w:rsidRPr="00A24C7E">
        <w:t>(10 CFR 73.56(d)(3), 10</w:t>
      </w:r>
      <w:r w:rsidR="0018206A" w:rsidRPr="00A24C7E">
        <w:t> </w:t>
      </w:r>
      <w:r w:rsidRPr="00A24C7E">
        <w:t>CFR</w:t>
      </w:r>
      <w:r w:rsidR="0018206A" w:rsidRPr="00A24C7E">
        <w:t> </w:t>
      </w:r>
      <w:r w:rsidRPr="00A24C7E">
        <w:t>73.57(b))</w:t>
      </w:r>
    </w:p>
    <w:p w14:paraId="6D06B0C4" w14:textId="523D6750" w:rsidR="004D5708" w:rsidRPr="00981CC9" w:rsidRDefault="00214A24" w:rsidP="00214A24">
      <w:pPr>
        <w:pStyle w:val="SpecificGuidance"/>
        <w:rPr>
          <w:rFonts w:cs="Arial"/>
        </w:rPr>
      </w:pPr>
      <w:r>
        <w:t>Specific Guidance</w:t>
      </w:r>
    </w:p>
    <w:p w14:paraId="1BABD30C" w14:textId="3BCE7C63" w:rsidR="004D5708" w:rsidRPr="00981CC9" w:rsidRDefault="004D5708" w:rsidP="00A927F6">
      <w:pPr>
        <w:pStyle w:val="BodyText3"/>
        <w:rPr>
          <w:rFonts w:cs="Arial"/>
        </w:rPr>
      </w:pPr>
      <w:r w:rsidRPr="00981CC9">
        <w:rPr>
          <w:rFonts w:cs="Arial"/>
        </w:rPr>
        <w:t>When inspecting this requirement, the inspector(s) should review the licensee’s procedures, records, and practices to confirm that the licensee is submitting fingerprints in accordance with requirements and exceptions set forth in both 10</w:t>
      </w:r>
      <w:r w:rsidR="003F3057" w:rsidRPr="00981CC9">
        <w:rPr>
          <w:rFonts w:cs="Arial"/>
        </w:rPr>
        <w:t> </w:t>
      </w:r>
      <w:r w:rsidRPr="00981CC9">
        <w:rPr>
          <w:rFonts w:cs="Arial"/>
        </w:rPr>
        <w:t>CFR</w:t>
      </w:r>
      <w:r w:rsidR="0018206A" w:rsidRPr="00981CC9">
        <w:rPr>
          <w:rFonts w:cs="Arial"/>
        </w:rPr>
        <w:t> </w:t>
      </w:r>
      <w:r w:rsidRPr="00981CC9">
        <w:rPr>
          <w:rFonts w:cs="Arial"/>
        </w:rPr>
        <w:t>73.56(d)(3) and 10</w:t>
      </w:r>
      <w:r w:rsidR="0018206A" w:rsidRPr="00981CC9">
        <w:rPr>
          <w:rFonts w:cs="Arial"/>
        </w:rPr>
        <w:t> </w:t>
      </w:r>
      <w:r w:rsidRPr="00981CC9">
        <w:rPr>
          <w:rFonts w:cs="Arial"/>
        </w:rPr>
        <w:t>CFR</w:t>
      </w:r>
      <w:r w:rsidR="0018206A" w:rsidRPr="00981CC9">
        <w:rPr>
          <w:rFonts w:cs="Arial"/>
        </w:rPr>
        <w:t> </w:t>
      </w:r>
      <w:r w:rsidRPr="00981CC9">
        <w:rPr>
          <w:rFonts w:cs="Arial"/>
        </w:rPr>
        <w:t>73.57(b).</w:t>
      </w:r>
      <w:bookmarkEnd w:id="14"/>
    </w:p>
    <w:p w14:paraId="1BBDA618" w14:textId="06F3E00D" w:rsidR="008A2EBF" w:rsidRPr="00A24C7E" w:rsidRDefault="0018206A" w:rsidP="000B75EC">
      <w:pPr>
        <w:pStyle w:val="BodyText"/>
        <w:numPr>
          <w:ilvl w:val="0"/>
          <w:numId w:val="4"/>
        </w:numPr>
      </w:pPr>
      <w:bookmarkStart w:id="15" w:name="_Hlk532825912"/>
      <w:r w:rsidRPr="00A24C7E">
        <w:t xml:space="preserve">Verify that the licensee has established measures to ensure that individuals </w:t>
      </w:r>
      <w:r w:rsidR="00E2520C" w:rsidRPr="00A24C7E">
        <w:t>who perform one or more job functions that are critical to the safe and secure operation of the licensee’s facil</w:t>
      </w:r>
      <w:r w:rsidR="007763DC" w:rsidRPr="00A24C7E">
        <w:t>ity, as defined in 10</w:t>
      </w:r>
      <w:r w:rsidRPr="00A24C7E">
        <w:t> </w:t>
      </w:r>
      <w:r w:rsidR="007763DC" w:rsidRPr="00A24C7E">
        <w:t>CFR</w:t>
      </w:r>
      <w:r w:rsidRPr="00A24C7E">
        <w:t> </w:t>
      </w:r>
      <w:r w:rsidR="007763DC" w:rsidRPr="00A24C7E">
        <w:t>73.56</w:t>
      </w:r>
      <w:r w:rsidR="00E2520C" w:rsidRPr="00A24C7E">
        <w:t>(</w:t>
      </w:r>
      <w:proofErr w:type="spellStart"/>
      <w:r w:rsidR="00E2520C" w:rsidRPr="00A24C7E">
        <w:t>i</w:t>
      </w:r>
      <w:proofErr w:type="spellEnd"/>
      <w:r w:rsidR="00E2520C" w:rsidRPr="00A24C7E">
        <w:t>)(1)(v)(B), are subject to a clinical interview by a licensed psychiatrist or psychologist as part of the psychological assessment.</w:t>
      </w:r>
      <w:r w:rsidR="003408DF" w:rsidRPr="00A24C7E">
        <w:t xml:space="preserve"> </w:t>
      </w:r>
      <w:r w:rsidR="00121250" w:rsidRPr="00A24C7E">
        <w:t>(10 CFR </w:t>
      </w:r>
      <w:r w:rsidR="00E2520C" w:rsidRPr="00A24C7E">
        <w:t>73.56(e)(4)(ii)</w:t>
      </w:r>
      <w:r w:rsidR="00A32975" w:rsidRPr="00A24C7E">
        <w:t>)</w:t>
      </w:r>
    </w:p>
    <w:p w14:paraId="00C021B6" w14:textId="649B9CAE" w:rsidR="008A2EBF" w:rsidRPr="00981CC9" w:rsidRDefault="00214A24" w:rsidP="00214A24">
      <w:pPr>
        <w:pStyle w:val="SpecificGuidance"/>
        <w:rPr>
          <w:rFonts w:cs="Arial"/>
        </w:rPr>
      </w:pPr>
      <w:r>
        <w:t>Specific Guidance</w:t>
      </w:r>
    </w:p>
    <w:p w14:paraId="75269EC7" w14:textId="0FB196BF" w:rsidR="008A2EBF" w:rsidRPr="00981CC9" w:rsidRDefault="0046321D" w:rsidP="00A927F6">
      <w:pPr>
        <w:pStyle w:val="BodyText3"/>
        <w:rPr>
          <w:rFonts w:cs="Arial"/>
        </w:rPr>
      </w:pPr>
      <w:r w:rsidRPr="00981CC9">
        <w:rPr>
          <w:rFonts w:cs="Arial"/>
        </w:rPr>
        <w:t>When inspecting this requirement, the inspector(s) should review the licensee’s procedures, records, and practices to confirm that the licensee requires the following individuals to undergo a clinical interview as part of the psychological assessment:</w:t>
      </w:r>
    </w:p>
    <w:p w14:paraId="33E67C7D" w14:textId="5C12AC8B" w:rsidR="008A2EBF" w:rsidRPr="00981CC9" w:rsidRDefault="0046321D" w:rsidP="000B75EC">
      <w:pPr>
        <w:pStyle w:val="BodyText"/>
        <w:numPr>
          <w:ilvl w:val="1"/>
          <w:numId w:val="4"/>
        </w:numPr>
      </w:pPr>
      <w:r w:rsidRPr="00981CC9">
        <w:t>Individuals who have extensive knowledge of defensive strategies and design and/or implementation of the plant’s defensive strategies, including:</w:t>
      </w:r>
    </w:p>
    <w:p w14:paraId="2C42A06D" w14:textId="62EF45B3" w:rsidR="0046321D" w:rsidRPr="00981CC9" w:rsidRDefault="00557674" w:rsidP="000B75EC">
      <w:pPr>
        <w:pStyle w:val="BodyText"/>
        <w:numPr>
          <w:ilvl w:val="2"/>
          <w:numId w:val="4"/>
        </w:numPr>
      </w:pPr>
      <w:r>
        <w:t>s</w:t>
      </w:r>
      <w:r w:rsidR="0046321D" w:rsidRPr="00981CC9">
        <w:t>ite security supervisors</w:t>
      </w:r>
      <w:r w:rsidR="006F0EBD" w:rsidRPr="00981CC9">
        <w:t>,</w:t>
      </w:r>
    </w:p>
    <w:p w14:paraId="13114759" w14:textId="2EBF135A" w:rsidR="0046321D" w:rsidRPr="00981CC9" w:rsidRDefault="00557674" w:rsidP="000B75EC">
      <w:pPr>
        <w:pStyle w:val="BodyText"/>
        <w:numPr>
          <w:ilvl w:val="2"/>
          <w:numId w:val="4"/>
        </w:numPr>
      </w:pPr>
      <w:r>
        <w:t>s</w:t>
      </w:r>
      <w:r w:rsidR="0046321D" w:rsidRPr="00286A99">
        <w:t>ite</w:t>
      </w:r>
      <w:r w:rsidR="0046321D" w:rsidRPr="00981CC9">
        <w:t xml:space="preserve"> security managers</w:t>
      </w:r>
      <w:r w:rsidR="006F0EBD" w:rsidRPr="00981CC9">
        <w:t>,</w:t>
      </w:r>
    </w:p>
    <w:p w14:paraId="1DD5CBA3" w14:textId="4B6FE5E0" w:rsidR="0056468F" w:rsidRPr="00981CC9" w:rsidRDefault="00557674" w:rsidP="000B75EC">
      <w:pPr>
        <w:pStyle w:val="BodyText"/>
        <w:numPr>
          <w:ilvl w:val="2"/>
          <w:numId w:val="4"/>
        </w:numPr>
      </w:pPr>
      <w:r>
        <w:t>s</w:t>
      </w:r>
      <w:r w:rsidR="0046321D" w:rsidRPr="00286A99">
        <w:t>ecurity</w:t>
      </w:r>
      <w:r w:rsidR="0046321D" w:rsidRPr="00981CC9">
        <w:t xml:space="preserve"> training instructors</w:t>
      </w:r>
      <w:r w:rsidR="006F0EBD" w:rsidRPr="00981CC9">
        <w:t>, and</w:t>
      </w:r>
    </w:p>
    <w:p w14:paraId="10B172E4" w14:textId="132C9FB9" w:rsidR="008A2EBF" w:rsidRPr="00981CC9" w:rsidRDefault="00557674" w:rsidP="000B75EC">
      <w:pPr>
        <w:pStyle w:val="BodyText"/>
        <w:numPr>
          <w:ilvl w:val="2"/>
          <w:numId w:val="4"/>
        </w:numPr>
      </w:pPr>
      <w:r>
        <w:t>c</w:t>
      </w:r>
      <w:r w:rsidR="0046321D" w:rsidRPr="00286A99">
        <w:t>orporate</w:t>
      </w:r>
      <w:r w:rsidR="0046321D" w:rsidRPr="00981CC9">
        <w:t xml:space="preserve"> security managers</w:t>
      </w:r>
      <w:r w:rsidR="006F0EBD" w:rsidRPr="00981CC9">
        <w:t>.</w:t>
      </w:r>
    </w:p>
    <w:p w14:paraId="1DB485CD" w14:textId="0705543C" w:rsidR="008A2EBF" w:rsidRPr="00981CC9" w:rsidRDefault="0046321D" w:rsidP="000B75EC">
      <w:pPr>
        <w:pStyle w:val="BodyText"/>
        <w:numPr>
          <w:ilvl w:val="1"/>
          <w:numId w:val="4"/>
        </w:numPr>
      </w:pPr>
      <w:r w:rsidRPr="00981CC9">
        <w:t>Individuals in a position to grant an applicant unescorted access or unescorted AA, including site AA managers.</w:t>
      </w:r>
    </w:p>
    <w:p w14:paraId="3F4264E7" w14:textId="24DE0624" w:rsidR="004D5708" w:rsidRPr="00981CC9" w:rsidRDefault="0046321D" w:rsidP="000B75EC">
      <w:pPr>
        <w:pStyle w:val="BodyText"/>
        <w:numPr>
          <w:ilvl w:val="1"/>
          <w:numId w:val="4"/>
        </w:numPr>
      </w:pPr>
      <w:r w:rsidRPr="00981CC9">
        <w:lastRenderedPageBreak/>
        <w:t>Individuals assigned a duty to search for contraband or other items that could be used to commit radiological sabotage.</w:t>
      </w:r>
    </w:p>
    <w:p w14:paraId="50435774" w14:textId="26FD403E" w:rsidR="004D5708" w:rsidRPr="00981CC9" w:rsidRDefault="004D5708" w:rsidP="000B75EC">
      <w:pPr>
        <w:pStyle w:val="BodyText"/>
        <w:numPr>
          <w:ilvl w:val="1"/>
          <w:numId w:val="4"/>
        </w:numPr>
      </w:pPr>
      <w:r w:rsidRPr="00981CC9">
        <w:t>Individuals who have access, extensive knowledge, or administrative control over plant digital computer and communication systems and networks as identified in 10</w:t>
      </w:r>
      <w:r w:rsidR="0018206A" w:rsidRPr="00981CC9">
        <w:t> </w:t>
      </w:r>
      <w:r w:rsidRPr="00981CC9">
        <w:t>CFR</w:t>
      </w:r>
      <w:r w:rsidR="0018206A" w:rsidRPr="00981CC9">
        <w:t> </w:t>
      </w:r>
      <w:r w:rsidRPr="00981CC9">
        <w:t>73.54, including:</w:t>
      </w:r>
    </w:p>
    <w:p w14:paraId="427ED16F" w14:textId="26B4E668" w:rsidR="004D5708" w:rsidRPr="00981CC9" w:rsidRDefault="00557674" w:rsidP="000B75EC">
      <w:pPr>
        <w:pStyle w:val="BodyText"/>
        <w:numPr>
          <w:ilvl w:val="2"/>
          <w:numId w:val="4"/>
        </w:numPr>
      </w:pPr>
      <w:r>
        <w:t>p</w:t>
      </w:r>
      <w:r w:rsidR="004D5708" w:rsidRPr="00981CC9">
        <w:t>lant network systems administrators</w:t>
      </w:r>
      <w:r w:rsidR="006F0EBD" w:rsidRPr="00981CC9">
        <w:t>, and</w:t>
      </w:r>
    </w:p>
    <w:p w14:paraId="4117E5B6" w14:textId="3856939B" w:rsidR="00B9794B" w:rsidRPr="00981CC9" w:rsidRDefault="00557674" w:rsidP="000B75EC">
      <w:pPr>
        <w:pStyle w:val="BodyText"/>
        <w:numPr>
          <w:ilvl w:val="2"/>
          <w:numId w:val="4"/>
        </w:numPr>
      </w:pPr>
      <w:r>
        <w:t>i</w:t>
      </w:r>
      <w:r w:rsidR="004D5708" w:rsidRPr="00286A99">
        <w:t>nformation</w:t>
      </w:r>
      <w:r w:rsidR="004D5708" w:rsidRPr="00981CC9">
        <w:t xml:space="preserve"> technology personnel who are responsible for securing plant network</w:t>
      </w:r>
      <w:r w:rsidR="006F0EBD" w:rsidRPr="00981CC9">
        <w:t>(s).</w:t>
      </w:r>
    </w:p>
    <w:p w14:paraId="1C0D0B0B" w14:textId="5E2E8D6A" w:rsidR="004D5708" w:rsidRPr="00981CC9" w:rsidRDefault="00B9794B" w:rsidP="000B75EC">
      <w:pPr>
        <w:pStyle w:val="BodyText"/>
        <w:numPr>
          <w:ilvl w:val="1"/>
          <w:numId w:val="4"/>
        </w:numPr>
      </w:pPr>
      <w:r w:rsidRPr="00A927F6">
        <w:t>Individuals</w:t>
      </w:r>
      <w:r w:rsidRPr="00981CC9">
        <w:t xml:space="preserve"> qualified for and assigned duties as:</w:t>
      </w:r>
      <w:r w:rsidR="003408DF" w:rsidRPr="00981CC9">
        <w:t xml:space="preserve"> </w:t>
      </w:r>
      <w:r w:rsidRPr="00981CC9">
        <w:t>armed security officers, armed responders, alarm station operators, response team leaders, and armorers, as defined in the licensee’s or applicant’s security plans, and reactor operators, senior reactor operators, and non-licensed operators.</w:t>
      </w:r>
    </w:p>
    <w:bookmarkEnd w:id="15"/>
    <w:p w14:paraId="00EDBE83" w14:textId="08609C41" w:rsidR="001E6ECA" w:rsidRPr="00A24C7E" w:rsidRDefault="001E6ECA" w:rsidP="000B75EC">
      <w:pPr>
        <w:pStyle w:val="BodyText"/>
        <w:numPr>
          <w:ilvl w:val="0"/>
          <w:numId w:val="4"/>
        </w:numPr>
      </w:pPr>
      <w:r w:rsidRPr="00A24C7E">
        <w:t>Verify that the licensee has established measures to reinvestigate all personnel having unescorted access to NRC</w:t>
      </w:r>
      <w:r w:rsidRPr="00A24C7E">
        <w:noBreakHyphen/>
        <w:t>licensed facilities.</w:t>
      </w:r>
      <w:r w:rsidR="003408DF" w:rsidRPr="00A24C7E">
        <w:t xml:space="preserve"> </w:t>
      </w:r>
      <w:r w:rsidRPr="00A24C7E">
        <w:t>(10 CFR 73.56(h)(6)(</w:t>
      </w:r>
      <w:proofErr w:type="spellStart"/>
      <w:r w:rsidRPr="00A24C7E">
        <w:t>i</w:t>
      </w:r>
      <w:proofErr w:type="spellEnd"/>
      <w:r w:rsidRPr="00A24C7E">
        <w:t>))</w:t>
      </w:r>
    </w:p>
    <w:p w14:paraId="41AD6BC2" w14:textId="082F860E" w:rsidR="001E6ECA" w:rsidRPr="00981CC9" w:rsidRDefault="00214A24" w:rsidP="00214A24">
      <w:pPr>
        <w:pStyle w:val="SpecificGuidance"/>
        <w:rPr>
          <w:rFonts w:cs="Arial"/>
        </w:rPr>
      </w:pPr>
      <w:r>
        <w:t>Specific Guidance</w:t>
      </w:r>
    </w:p>
    <w:p w14:paraId="5C9F331C" w14:textId="13CF682D" w:rsidR="004D5708" w:rsidRPr="000569FC" w:rsidRDefault="001E6ECA" w:rsidP="000569FC">
      <w:pPr>
        <w:pStyle w:val="BodyText3"/>
      </w:pPr>
      <w:r w:rsidRPr="000569FC">
        <w:t>No inspection guidance.</w:t>
      </w:r>
    </w:p>
    <w:p w14:paraId="3CCBF2DF" w14:textId="2C55484F" w:rsidR="000B53D1" w:rsidRPr="00A24C7E" w:rsidRDefault="000B53D1" w:rsidP="000B75EC">
      <w:pPr>
        <w:pStyle w:val="BodyText"/>
        <w:numPr>
          <w:ilvl w:val="0"/>
          <w:numId w:val="4"/>
        </w:numPr>
      </w:pPr>
      <w:r w:rsidRPr="00A24C7E">
        <w:t>Verify that the licensee has established measures to ensure that it conducts reviews and evaluations of Federal Bureau of Investigation (FBI) criminal history records before authorizing unescorted access.</w:t>
      </w:r>
      <w:r w:rsidR="003408DF" w:rsidRPr="00A24C7E">
        <w:t xml:space="preserve"> </w:t>
      </w:r>
      <w:r w:rsidRPr="00A24C7E">
        <w:t>(10 CFR 73.57(b), 10 CFR 73.56(d)(7))</w:t>
      </w:r>
    </w:p>
    <w:p w14:paraId="36A83E4E" w14:textId="20FFC15B" w:rsidR="000B53D1" w:rsidRPr="00981CC9" w:rsidRDefault="00214A24" w:rsidP="00214A24">
      <w:pPr>
        <w:pStyle w:val="SpecificGuidance"/>
        <w:rPr>
          <w:rFonts w:cs="Arial"/>
        </w:rPr>
      </w:pPr>
      <w:r>
        <w:t>Specific Guidance</w:t>
      </w:r>
    </w:p>
    <w:p w14:paraId="4FB0B1D4" w14:textId="584803F5" w:rsidR="0027131F" w:rsidRPr="00981CC9" w:rsidRDefault="000B53D1" w:rsidP="00A927F6">
      <w:pPr>
        <w:pStyle w:val="BodyText3"/>
        <w:rPr>
          <w:rFonts w:cs="Arial"/>
        </w:rPr>
      </w:pPr>
      <w:r w:rsidRPr="00981CC9">
        <w:rPr>
          <w:rFonts w:cs="Arial"/>
        </w:rPr>
        <w:t>The inspector(s) should review the licensee’s procedures, records, and practices to confirm that the licensee reviews and evaluates an individual’s FBI criminal history records prior to authorizing unescorted access and considers the information contained in the records in determining the individual’s suitability for unescorted access in accordance with 10 CFR 73.57(b).</w:t>
      </w:r>
    </w:p>
    <w:p w14:paraId="38EEB7A4" w14:textId="6E701B07" w:rsidR="0027131F" w:rsidRPr="00A24C7E" w:rsidRDefault="0027131F" w:rsidP="000B75EC">
      <w:pPr>
        <w:pStyle w:val="BodyText"/>
        <w:numPr>
          <w:ilvl w:val="0"/>
          <w:numId w:val="4"/>
        </w:numPr>
      </w:pPr>
      <w:r w:rsidRPr="00A24C7E">
        <w:t>Verify that the licensee has established measures to implement AA categories and processes for determinations regarding initial unescorted access, updated unescorted access, and reinstatement of unescorted access.</w:t>
      </w:r>
      <w:r w:rsidR="003408DF" w:rsidRPr="00A24C7E">
        <w:t xml:space="preserve"> </w:t>
      </w:r>
      <w:r w:rsidRPr="00A24C7E">
        <w:t>(10 CFR 73.56(h))</w:t>
      </w:r>
    </w:p>
    <w:p w14:paraId="7F0A66F0" w14:textId="16D8F3E6" w:rsidR="0027131F" w:rsidRPr="00981CC9" w:rsidRDefault="00214A24" w:rsidP="00214A24">
      <w:pPr>
        <w:pStyle w:val="SpecificGuidance"/>
        <w:rPr>
          <w:rFonts w:cs="Arial"/>
        </w:rPr>
      </w:pPr>
      <w:r>
        <w:t>Specific Guidance</w:t>
      </w:r>
    </w:p>
    <w:p w14:paraId="44F6B6DF" w14:textId="438354E6" w:rsidR="0027131F" w:rsidRPr="00981CC9" w:rsidRDefault="0027131F" w:rsidP="00A927F6">
      <w:pPr>
        <w:pStyle w:val="BodyText3"/>
        <w:rPr>
          <w:rFonts w:cs="Arial"/>
        </w:rPr>
      </w:pPr>
      <w:r w:rsidRPr="00981CC9">
        <w:rPr>
          <w:rFonts w:cs="Arial"/>
        </w:rPr>
        <w:t>When inspecting this requirement, the inspector(s) should review the licensee’s procedures to verify that the licensee has established methods for granting unescorted access and certifying unescorted AA for individuals applying for initial unescorted access.</w:t>
      </w:r>
      <w:r w:rsidR="003408DF" w:rsidRPr="00981CC9">
        <w:rPr>
          <w:rFonts w:cs="Arial"/>
        </w:rPr>
        <w:t xml:space="preserve"> </w:t>
      </w:r>
      <w:r w:rsidRPr="00981CC9">
        <w:rPr>
          <w:rFonts w:cs="Arial"/>
        </w:rPr>
        <w:t xml:space="preserve">Additionally, the inspector(s) should review the licensee’s procedures to verify that the licensee has established methods to grant or deny unescorted access or unescorted AA to individuals who have previously been granted unescorted AA, but whose access had been terminated or interrupted for a for </w:t>
      </w:r>
      <w:proofErr w:type="gramStart"/>
      <w:r w:rsidRPr="00981CC9">
        <w:rPr>
          <w:rFonts w:cs="Arial"/>
        </w:rPr>
        <w:t>a period of time</w:t>
      </w:r>
      <w:proofErr w:type="gramEnd"/>
      <w:r w:rsidRPr="00981CC9">
        <w:rPr>
          <w:rFonts w:cs="Arial"/>
        </w:rPr>
        <w:t>.</w:t>
      </w:r>
    </w:p>
    <w:p w14:paraId="6CC83B22" w14:textId="2F724FA5" w:rsidR="0027131F" w:rsidRPr="00A24C7E" w:rsidRDefault="0027131F" w:rsidP="000B75EC">
      <w:pPr>
        <w:pStyle w:val="BodyText"/>
        <w:keepLines/>
        <w:numPr>
          <w:ilvl w:val="0"/>
          <w:numId w:val="4"/>
        </w:numPr>
      </w:pPr>
      <w:r w:rsidRPr="00A24C7E">
        <w:lastRenderedPageBreak/>
        <w:t xml:space="preserve">Verify that the licensee has provisions in place to reassess and reevaluate information received by or provided to the licensee on the day of discovery, that may </w:t>
      </w:r>
      <w:proofErr w:type="gramStart"/>
      <w:r w:rsidRPr="00A24C7E">
        <w:t>have an effect on</w:t>
      </w:r>
      <w:proofErr w:type="gramEnd"/>
      <w:r w:rsidRPr="00A24C7E">
        <w:t xml:space="preserve"> the trustworthiness or reliability of a person with </w:t>
      </w:r>
      <w:r w:rsidR="00605167" w:rsidRPr="00A24C7E">
        <w:t xml:space="preserve">unescorted access or unescorted </w:t>
      </w:r>
      <w:r w:rsidRPr="00A24C7E">
        <w:t>AA.</w:t>
      </w:r>
      <w:r w:rsidR="003408DF" w:rsidRPr="00A24C7E">
        <w:t xml:space="preserve"> </w:t>
      </w:r>
      <w:r w:rsidRPr="00A24C7E">
        <w:t>(10 CFR 73.56(g)(1))</w:t>
      </w:r>
    </w:p>
    <w:p w14:paraId="5F5B232A" w14:textId="6794E8F1" w:rsidR="0027131F" w:rsidRPr="00981CC9" w:rsidRDefault="00214A24" w:rsidP="00214A24">
      <w:pPr>
        <w:pStyle w:val="SpecificGuidance"/>
        <w:rPr>
          <w:rFonts w:cs="Arial"/>
        </w:rPr>
      </w:pPr>
      <w:r>
        <w:t>Specific Guidance</w:t>
      </w:r>
    </w:p>
    <w:p w14:paraId="10B6F0EA" w14:textId="7DB83E54" w:rsidR="0027131F" w:rsidRPr="000569FC" w:rsidRDefault="0027131F" w:rsidP="000569FC">
      <w:pPr>
        <w:pStyle w:val="BodyText3"/>
      </w:pPr>
      <w:r w:rsidRPr="000569FC">
        <w:t>No inspection guidance.</w:t>
      </w:r>
    </w:p>
    <w:p w14:paraId="54AE44D3" w14:textId="6CF462EB" w:rsidR="0027131F" w:rsidRPr="00A24C7E" w:rsidRDefault="0027131F" w:rsidP="000B75EC">
      <w:pPr>
        <w:pStyle w:val="BodyText"/>
        <w:numPr>
          <w:ilvl w:val="0"/>
          <w:numId w:val="4"/>
        </w:numPr>
      </w:pPr>
      <w:r w:rsidRPr="00A24C7E">
        <w:t>Verify that the licensee establishes criteria in accordance with the regulations for verifying the trustworthiness and reliability of individuals who collect process or have access to background information.</w:t>
      </w:r>
      <w:r w:rsidR="003408DF" w:rsidRPr="00A24C7E">
        <w:t xml:space="preserve"> </w:t>
      </w:r>
      <w:r w:rsidRPr="00A24C7E">
        <w:t>(10 CFR 73.56(k))</w:t>
      </w:r>
    </w:p>
    <w:p w14:paraId="7812AD6E" w14:textId="1FF1E0C4" w:rsidR="0027131F" w:rsidRPr="00981CC9" w:rsidRDefault="00214A24" w:rsidP="00214A24">
      <w:pPr>
        <w:pStyle w:val="SpecificGuidance"/>
        <w:rPr>
          <w:rFonts w:cs="Arial"/>
        </w:rPr>
      </w:pPr>
      <w:r>
        <w:t>Specific Guidance</w:t>
      </w:r>
    </w:p>
    <w:p w14:paraId="23FE441D" w14:textId="7873A133" w:rsidR="0027131F" w:rsidRPr="00981CC9" w:rsidRDefault="0027131F" w:rsidP="00A927F6">
      <w:pPr>
        <w:pStyle w:val="BodyText3"/>
        <w:rPr>
          <w:rFonts w:cs="Arial"/>
        </w:rPr>
      </w:pPr>
      <w:r w:rsidRPr="00981CC9">
        <w:rPr>
          <w:rFonts w:cs="Arial"/>
        </w:rPr>
        <w:t>No inspection guidance.</w:t>
      </w:r>
    </w:p>
    <w:p w14:paraId="46340488" w14:textId="265B7D73" w:rsidR="00D077D7" w:rsidRPr="00981CC9" w:rsidRDefault="00D077D7" w:rsidP="00A927F6">
      <w:pPr>
        <w:pStyle w:val="Heading2"/>
        <w:rPr>
          <w:rFonts w:cs="Arial"/>
        </w:rPr>
      </w:pPr>
      <w:r w:rsidRPr="00981CC9">
        <w:rPr>
          <w:rFonts w:cs="Arial"/>
        </w:rPr>
        <w:t>02.03</w:t>
      </w:r>
      <w:r w:rsidRPr="00981CC9">
        <w:rPr>
          <w:rFonts w:cs="Arial"/>
        </w:rPr>
        <w:tab/>
      </w:r>
      <w:r w:rsidRPr="00981CC9">
        <w:rPr>
          <w:rFonts w:cs="Arial"/>
          <w:u w:val="single"/>
        </w:rPr>
        <w:t>Behavioral Observation Program and Insider Threat Mitigation</w:t>
      </w:r>
      <w:r w:rsidRPr="00981CC9">
        <w:rPr>
          <w:rFonts w:cs="Arial"/>
        </w:rPr>
        <w:t>.</w:t>
      </w:r>
    </w:p>
    <w:p w14:paraId="44743BF5" w14:textId="68D6940C" w:rsidR="00484D7A" w:rsidRPr="00A24C7E" w:rsidRDefault="00484D7A" w:rsidP="000B75EC">
      <w:pPr>
        <w:pStyle w:val="BodyText"/>
        <w:numPr>
          <w:ilvl w:val="0"/>
          <w:numId w:val="5"/>
        </w:numPr>
      </w:pPr>
      <w:r w:rsidRPr="00A24C7E">
        <w:t>Verify that the licensee has established measures to reassess and re</w:t>
      </w:r>
      <w:r w:rsidRPr="00A24C7E">
        <w:noBreakHyphen/>
        <w:t>approve personnel access lists for vital areas (VAs) at the prescribed frequency to confirm that personnel on the VAs access list have a continued need to access VAs.</w:t>
      </w:r>
      <w:r w:rsidR="003408DF" w:rsidRPr="00A24C7E">
        <w:t xml:space="preserve"> </w:t>
      </w:r>
      <w:r w:rsidRPr="00A24C7E">
        <w:t>(10 CFR 73.56(j))</w:t>
      </w:r>
    </w:p>
    <w:p w14:paraId="695A6A6B" w14:textId="7EEE742E" w:rsidR="00484D7A" w:rsidRPr="00981CC9" w:rsidRDefault="00214A24" w:rsidP="00214A24">
      <w:pPr>
        <w:pStyle w:val="SpecificGuidance"/>
        <w:rPr>
          <w:rFonts w:cs="Arial"/>
        </w:rPr>
      </w:pPr>
      <w:r>
        <w:t>Specific Guidance</w:t>
      </w:r>
    </w:p>
    <w:p w14:paraId="16C661EE" w14:textId="32AA33A8" w:rsidR="00D077D7" w:rsidRPr="00981CC9" w:rsidRDefault="00484D7A" w:rsidP="00A927F6">
      <w:pPr>
        <w:pStyle w:val="BodyText3"/>
        <w:rPr>
          <w:rFonts w:cs="Arial"/>
        </w:rPr>
      </w:pPr>
      <w:r w:rsidRPr="00981CC9">
        <w:rPr>
          <w:rFonts w:cs="Arial"/>
        </w:rPr>
        <w:t>The inspector(s) should review the licensee’s procedures, records, and practices to confirm that the licensee reassesses and reapproves personnel access lists for VAs at the prescribed frequency to confirm that personnel on the VA access list have a continued need to access VAs.</w:t>
      </w:r>
      <w:r w:rsidR="003408DF" w:rsidRPr="00981CC9">
        <w:rPr>
          <w:rFonts w:cs="Arial"/>
        </w:rPr>
        <w:t xml:space="preserve"> </w:t>
      </w:r>
      <w:r w:rsidRPr="00981CC9">
        <w:rPr>
          <w:rFonts w:cs="Arial"/>
        </w:rPr>
        <w:t>Specifically, the licensee’s access list for VAs must include:</w:t>
      </w:r>
      <w:r w:rsidR="003408DF" w:rsidRPr="00981CC9">
        <w:rPr>
          <w:rFonts w:cs="Arial"/>
        </w:rPr>
        <w:t xml:space="preserve"> </w:t>
      </w:r>
      <w:r w:rsidRPr="00981CC9">
        <w:rPr>
          <w:rFonts w:cs="Arial"/>
        </w:rPr>
        <w:t>(1) only individuals who have a continued need for access to those specific VAs in order to perform their duties and responsibilities; (2) must be approved by a cognizant licensee or applicant manager or supervisor who is responsible for directing the work activities of the individual who is granted unescorted access to each VA; and (3) the list is updated and re-approved no less than every 31 days.</w:t>
      </w:r>
    </w:p>
    <w:p w14:paraId="3595D8FF" w14:textId="541D37F5" w:rsidR="004D5708" w:rsidRPr="00A24C7E" w:rsidRDefault="004D5708" w:rsidP="000B75EC">
      <w:pPr>
        <w:pStyle w:val="BodyText"/>
        <w:numPr>
          <w:ilvl w:val="0"/>
          <w:numId w:val="5"/>
        </w:numPr>
      </w:pPr>
      <w:r w:rsidRPr="00A24C7E">
        <w:t xml:space="preserve">Verify that the licensee </w:t>
      </w:r>
      <w:r w:rsidR="003F3057" w:rsidRPr="00A24C7E">
        <w:t>has established measures to screen</w:t>
      </w:r>
      <w:r w:rsidRPr="00A24C7E">
        <w:t xml:space="preserve"> individuals on personnel access </w:t>
      </w:r>
      <w:r w:rsidR="003F3057" w:rsidRPr="00A24C7E">
        <w:t>lists</w:t>
      </w:r>
      <w:r w:rsidRPr="00A24C7E">
        <w:t xml:space="preserve"> to ensure that they have a continued need for access to VAs, not just a possibility of needing unescorted access at some undefined time in the future.</w:t>
      </w:r>
      <w:r w:rsidR="003408DF" w:rsidRPr="00A24C7E">
        <w:t xml:space="preserve"> </w:t>
      </w:r>
      <w:r w:rsidRPr="00A24C7E">
        <w:t>(10</w:t>
      </w:r>
      <w:r w:rsidR="00F12C63" w:rsidRPr="00A24C7E">
        <w:t> </w:t>
      </w:r>
      <w:r w:rsidRPr="00A24C7E">
        <w:t>CFR</w:t>
      </w:r>
      <w:r w:rsidR="00F12C63" w:rsidRPr="00A24C7E">
        <w:t> </w:t>
      </w:r>
      <w:r w:rsidRPr="00A24C7E">
        <w:t>73.55(g)(1)(</w:t>
      </w:r>
      <w:proofErr w:type="spellStart"/>
      <w:r w:rsidRPr="00A24C7E">
        <w:t>i</w:t>
      </w:r>
      <w:proofErr w:type="spellEnd"/>
      <w:r w:rsidRPr="00A24C7E">
        <w:t>)(D) and 10 CFR 73.56(j</w:t>
      </w:r>
      <w:r w:rsidR="00F12C63" w:rsidRPr="00A24C7E">
        <w:t>))</w:t>
      </w:r>
    </w:p>
    <w:p w14:paraId="6AD47161" w14:textId="286090B0" w:rsidR="004D5708" w:rsidRPr="00981CC9" w:rsidRDefault="00214A24" w:rsidP="00214A24">
      <w:pPr>
        <w:pStyle w:val="SpecificGuidance"/>
        <w:rPr>
          <w:rFonts w:cs="Arial"/>
        </w:rPr>
      </w:pPr>
      <w:r>
        <w:t>Specific Guidance</w:t>
      </w:r>
    </w:p>
    <w:p w14:paraId="105DEE02" w14:textId="26BAE544" w:rsidR="004D5708" w:rsidRPr="00981CC9" w:rsidRDefault="004D5708" w:rsidP="00A927F6">
      <w:pPr>
        <w:pStyle w:val="BodyText3"/>
        <w:rPr>
          <w:rFonts w:cs="Arial"/>
        </w:rPr>
      </w:pPr>
      <w:r w:rsidRPr="00981CC9">
        <w:rPr>
          <w:rFonts w:cs="Arial"/>
        </w:rPr>
        <w:t>No inspection guidance.</w:t>
      </w:r>
    </w:p>
    <w:p w14:paraId="20D07FBD" w14:textId="4C7B8E4C" w:rsidR="004D5708" w:rsidRPr="00A24C7E" w:rsidRDefault="004D5708" w:rsidP="000B75EC">
      <w:pPr>
        <w:pStyle w:val="BodyText"/>
        <w:numPr>
          <w:ilvl w:val="0"/>
          <w:numId w:val="5"/>
        </w:numPr>
      </w:pPr>
      <w:r w:rsidRPr="00A24C7E">
        <w:t xml:space="preserve">Verify that the licensee </w:t>
      </w:r>
      <w:r w:rsidR="003F3057" w:rsidRPr="00A24C7E">
        <w:t>has established measures to implement</w:t>
      </w:r>
      <w:r w:rsidRPr="00A24C7E">
        <w:t xml:space="preserve"> provisions for conducting psychological reassessments for individuals who perform one or more job functions that are critical to the safe and secure operation of the licensee’s facility as identified in 10 CFR 73.56(</w:t>
      </w:r>
      <w:proofErr w:type="spellStart"/>
      <w:r w:rsidRPr="00A24C7E">
        <w:t>i</w:t>
      </w:r>
      <w:proofErr w:type="spellEnd"/>
      <w:r w:rsidRPr="00A24C7E">
        <w:t>)(1)(v)(B) at intervals not to exceed 5</w:t>
      </w:r>
      <w:r w:rsidR="00F12C63" w:rsidRPr="00A24C7E">
        <w:t> </w:t>
      </w:r>
      <w:r w:rsidRPr="00A24C7E">
        <w:t>years.</w:t>
      </w:r>
      <w:r w:rsidR="003408DF" w:rsidRPr="00A24C7E">
        <w:t xml:space="preserve"> </w:t>
      </w:r>
      <w:r w:rsidRPr="00A24C7E">
        <w:t>(10</w:t>
      </w:r>
      <w:r w:rsidR="00F12C63" w:rsidRPr="00A24C7E">
        <w:t> </w:t>
      </w:r>
      <w:r w:rsidRPr="00A24C7E">
        <w:t>CFR</w:t>
      </w:r>
      <w:r w:rsidR="00F12C63" w:rsidRPr="00A24C7E">
        <w:t> </w:t>
      </w:r>
      <w:r w:rsidRPr="00A24C7E">
        <w:t>73.56(</w:t>
      </w:r>
      <w:proofErr w:type="spellStart"/>
      <w:r w:rsidRPr="00A24C7E">
        <w:t>i</w:t>
      </w:r>
      <w:proofErr w:type="spellEnd"/>
      <w:r w:rsidRPr="00A24C7E">
        <w:t>)(1)(v)(B</w:t>
      </w:r>
      <w:r w:rsidR="00F12C63" w:rsidRPr="00A24C7E">
        <w:t>)</w:t>
      </w:r>
      <w:r w:rsidRPr="00A24C7E">
        <w:t>)</w:t>
      </w:r>
    </w:p>
    <w:p w14:paraId="03FD6240" w14:textId="358930ED" w:rsidR="00C54675" w:rsidRPr="00981CC9" w:rsidRDefault="00214A24" w:rsidP="00214A24">
      <w:pPr>
        <w:pStyle w:val="SpecificGuidance"/>
        <w:rPr>
          <w:rFonts w:cs="Arial"/>
        </w:rPr>
      </w:pPr>
      <w:r>
        <w:lastRenderedPageBreak/>
        <w:t>Specific Guidance</w:t>
      </w:r>
    </w:p>
    <w:p w14:paraId="13137F0A" w14:textId="50A445DE" w:rsidR="00C54675" w:rsidRPr="00981CC9" w:rsidRDefault="0046321D" w:rsidP="00A927F6">
      <w:pPr>
        <w:pStyle w:val="BodyText3"/>
        <w:rPr>
          <w:rFonts w:cs="Arial"/>
        </w:rPr>
      </w:pPr>
      <w:r w:rsidRPr="00981CC9">
        <w:rPr>
          <w:rFonts w:cs="Arial"/>
        </w:rPr>
        <w:t>When inspecting this requirement, the inspector(s) should review the licensee’s procedures, records, and practices to confirm that the licensee implements provisions for conducting psychological reassessments within 5</w:t>
      </w:r>
      <w:r w:rsidR="009C58A9" w:rsidRPr="00981CC9">
        <w:rPr>
          <w:rFonts w:cs="Arial"/>
        </w:rPr>
        <w:t xml:space="preserve"> </w:t>
      </w:r>
      <w:r w:rsidRPr="00981CC9">
        <w:rPr>
          <w:rFonts w:cs="Arial"/>
        </w:rPr>
        <w:t>years of the day on which the individual was last psychologically assessed.</w:t>
      </w:r>
      <w:r w:rsidR="003408DF" w:rsidRPr="00981CC9">
        <w:rPr>
          <w:rFonts w:cs="Arial"/>
        </w:rPr>
        <w:t xml:space="preserve"> </w:t>
      </w:r>
      <w:r w:rsidRPr="00981CC9">
        <w:rPr>
          <w:rFonts w:cs="Arial"/>
        </w:rPr>
        <w:t>These individuals include:</w:t>
      </w:r>
    </w:p>
    <w:p w14:paraId="29E60CF8" w14:textId="5C95AA11" w:rsidR="00C54675" w:rsidRPr="00981CC9" w:rsidRDefault="0046321D" w:rsidP="000B75EC">
      <w:pPr>
        <w:pStyle w:val="BodyText"/>
        <w:numPr>
          <w:ilvl w:val="1"/>
          <w:numId w:val="5"/>
        </w:numPr>
      </w:pPr>
      <w:r w:rsidRPr="00981CC9">
        <w:t>Individuals who have extensive knowledge of defensive strategies and design and/or implementation of the plant’s defensive strategies, including:</w:t>
      </w:r>
    </w:p>
    <w:p w14:paraId="798C4242" w14:textId="73DF4D0B" w:rsidR="0046321D" w:rsidRPr="00981CC9" w:rsidRDefault="00557674" w:rsidP="000B75EC">
      <w:pPr>
        <w:pStyle w:val="BodyText"/>
        <w:numPr>
          <w:ilvl w:val="2"/>
          <w:numId w:val="5"/>
        </w:numPr>
      </w:pPr>
      <w:r>
        <w:t>s</w:t>
      </w:r>
      <w:r w:rsidR="0046321D" w:rsidRPr="00981CC9">
        <w:t>ite security supervisors</w:t>
      </w:r>
      <w:r w:rsidR="00F12C63" w:rsidRPr="00981CC9">
        <w:t>,</w:t>
      </w:r>
    </w:p>
    <w:p w14:paraId="14D6D8B6" w14:textId="64684295" w:rsidR="0046321D" w:rsidRPr="00981CC9" w:rsidRDefault="00557674" w:rsidP="000B75EC">
      <w:pPr>
        <w:pStyle w:val="BodyText"/>
        <w:numPr>
          <w:ilvl w:val="2"/>
          <w:numId w:val="5"/>
        </w:numPr>
      </w:pPr>
      <w:r>
        <w:t>s</w:t>
      </w:r>
      <w:r w:rsidR="0046321D" w:rsidRPr="00981CC9">
        <w:t>ite security managers</w:t>
      </w:r>
      <w:r w:rsidR="00F12C63" w:rsidRPr="00981CC9">
        <w:t>,</w:t>
      </w:r>
    </w:p>
    <w:p w14:paraId="4EFEEFA5" w14:textId="41700AE3" w:rsidR="002A5DD9" w:rsidRPr="00981CC9" w:rsidRDefault="00557674" w:rsidP="000B75EC">
      <w:pPr>
        <w:pStyle w:val="BodyText"/>
        <w:numPr>
          <w:ilvl w:val="2"/>
          <w:numId w:val="5"/>
        </w:numPr>
      </w:pPr>
      <w:r>
        <w:t>s</w:t>
      </w:r>
      <w:r w:rsidR="0046321D" w:rsidRPr="00981CC9">
        <w:t>ecurity training instructors</w:t>
      </w:r>
      <w:r w:rsidR="00F12C63" w:rsidRPr="00981CC9">
        <w:t>, and</w:t>
      </w:r>
    </w:p>
    <w:p w14:paraId="6B96E02B" w14:textId="7FDFD152" w:rsidR="00CA2992" w:rsidRPr="00981CC9" w:rsidRDefault="00557674" w:rsidP="000B75EC">
      <w:pPr>
        <w:pStyle w:val="BodyText"/>
        <w:numPr>
          <w:ilvl w:val="2"/>
          <w:numId w:val="5"/>
        </w:numPr>
      </w:pPr>
      <w:r>
        <w:t>c</w:t>
      </w:r>
      <w:r w:rsidR="0046321D" w:rsidRPr="00981CC9">
        <w:t>orporate security managers</w:t>
      </w:r>
      <w:r w:rsidR="00F12C63" w:rsidRPr="00981CC9">
        <w:t>.</w:t>
      </w:r>
    </w:p>
    <w:p w14:paraId="423E61B7" w14:textId="60124E30" w:rsidR="00756258" w:rsidRPr="00981CC9" w:rsidRDefault="0046321D" w:rsidP="000B75EC">
      <w:pPr>
        <w:pStyle w:val="BodyText"/>
        <w:numPr>
          <w:ilvl w:val="1"/>
          <w:numId w:val="5"/>
        </w:numPr>
      </w:pPr>
      <w:r w:rsidRPr="00981CC9">
        <w:t>Individuals in a position to grant an applicant unescorted access or unescorted AA, including site AA managers.</w:t>
      </w:r>
    </w:p>
    <w:p w14:paraId="61D1CA1A" w14:textId="0D6A1346" w:rsidR="004D5708" w:rsidRPr="00981CC9" w:rsidRDefault="004D5708" w:rsidP="000B75EC">
      <w:pPr>
        <w:pStyle w:val="BodyText"/>
        <w:numPr>
          <w:ilvl w:val="1"/>
          <w:numId w:val="5"/>
        </w:numPr>
      </w:pPr>
      <w:r w:rsidRPr="00A927F6">
        <w:t>Individuals</w:t>
      </w:r>
      <w:r w:rsidRPr="00981CC9">
        <w:t xml:space="preserve"> assigned a duty to search for contraband or other items that could be used to commit radiological sabotage.</w:t>
      </w:r>
    </w:p>
    <w:p w14:paraId="527A9E07" w14:textId="54554340" w:rsidR="004D5708" w:rsidRPr="00981CC9" w:rsidRDefault="004D5708" w:rsidP="000B75EC">
      <w:pPr>
        <w:pStyle w:val="BodyText"/>
        <w:numPr>
          <w:ilvl w:val="1"/>
          <w:numId w:val="5"/>
        </w:numPr>
      </w:pPr>
      <w:r w:rsidRPr="00981CC9">
        <w:t>Individuals who have access, extensive knowledge, or administrative control over plant digital computer and communication systems and networks as identified in 10</w:t>
      </w:r>
      <w:r w:rsidR="00F12C63" w:rsidRPr="00981CC9">
        <w:t> </w:t>
      </w:r>
      <w:r w:rsidRPr="00981CC9">
        <w:t>CFR</w:t>
      </w:r>
      <w:r w:rsidR="00F12C63" w:rsidRPr="00981CC9">
        <w:t> </w:t>
      </w:r>
      <w:r w:rsidRPr="00981CC9">
        <w:t>73.54, including:</w:t>
      </w:r>
    </w:p>
    <w:p w14:paraId="450D4D35" w14:textId="48012E5C" w:rsidR="004D5708" w:rsidRPr="00981CC9" w:rsidRDefault="00557674" w:rsidP="000B75EC">
      <w:pPr>
        <w:pStyle w:val="BodyText"/>
        <w:numPr>
          <w:ilvl w:val="2"/>
          <w:numId w:val="5"/>
        </w:numPr>
      </w:pPr>
      <w:r>
        <w:t>p</w:t>
      </w:r>
      <w:r w:rsidR="004D5708" w:rsidRPr="00286A99">
        <w:t>lant</w:t>
      </w:r>
      <w:r w:rsidR="004D5708" w:rsidRPr="00981CC9">
        <w:t xml:space="preserve"> network systems administrators</w:t>
      </w:r>
      <w:r w:rsidR="00F12C63" w:rsidRPr="00981CC9">
        <w:t>, and</w:t>
      </w:r>
    </w:p>
    <w:p w14:paraId="02CE6C9F" w14:textId="20552279" w:rsidR="004D5708" w:rsidRPr="00981CC9" w:rsidRDefault="00557674" w:rsidP="000B75EC">
      <w:pPr>
        <w:pStyle w:val="BodyText"/>
        <w:numPr>
          <w:ilvl w:val="2"/>
          <w:numId w:val="5"/>
        </w:numPr>
      </w:pPr>
      <w:r>
        <w:t>i</w:t>
      </w:r>
      <w:r w:rsidR="004D5708" w:rsidRPr="00286A99">
        <w:t>nformation</w:t>
      </w:r>
      <w:r w:rsidR="004D5708" w:rsidRPr="00981CC9">
        <w:t xml:space="preserve"> technology personnel who are responsible for securing plant network</w:t>
      </w:r>
      <w:r w:rsidR="00F12C63" w:rsidRPr="00981CC9">
        <w:t>(</w:t>
      </w:r>
      <w:r w:rsidR="004D5708" w:rsidRPr="00981CC9">
        <w:t>s</w:t>
      </w:r>
      <w:r w:rsidR="00F12C63" w:rsidRPr="00981CC9">
        <w:t>).</w:t>
      </w:r>
    </w:p>
    <w:p w14:paraId="4429BBBF" w14:textId="0F8432C5" w:rsidR="004D5708" w:rsidRPr="00981CC9" w:rsidRDefault="004D5708" w:rsidP="000B75EC">
      <w:pPr>
        <w:pStyle w:val="BodyText"/>
        <w:numPr>
          <w:ilvl w:val="1"/>
          <w:numId w:val="5"/>
        </w:numPr>
      </w:pPr>
      <w:r w:rsidRPr="00981CC9">
        <w:t>Individuals qualified for and assigned duties as:</w:t>
      </w:r>
      <w:r w:rsidR="003408DF" w:rsidRPr="00981CC9">
        <w:t xml:space="preserve"> </w:t>
      </w:r>
      <w:r w:rsidRPr="00981CC9">
        <w:t>armed security officers, armed responders, alarm station operators, response team leaders, and armorers</w:t>
      </w:r>
      <w:r w:rsidR="00F12C63" w:rsidRPr="00981CC9">
        <w:t>,</w:t>
      </w:r>
      <w:r w:rsidRPr="00981CC9">
        <w:t xml:space="preserve"> as defined in the licensee’s or applicant’s security plans</w:t>
      </w:r>
      <w:r w:rsidR="00F12C63" w:rsidRPr="00981CC9">
        <w:t>,</w:t>
      </w:r>
      <w:r w:rsidRPr="00981CC9">
        <w:t xml:space="preserve"> and reactor operators, senior reactor operators</w:t>
      </w:r>
      <w:r w:rsidR="009C58A9" w:rsidRPr="00981CC9">
        <w:t>,</w:t>
      </w:r>
      <w:r w:rsidRPr="00981CC9">
        <w:t xml:space="preserve"> and non-licensed operators.</w:t>
      </w:r>
    </w:p>
    <w:p w14:paraId="4C6FD7D0" w14:textId="0BBDCCDF" w:rsidR="009C58A9" w:rsidRPr="00A24C7E" w:rsidRDefault="004D5708" w:rsidP="000B75EC">
      <w:pPr>
        <w:pStyle w:val="BodyText"/>
        <w:numPr>
          <w:ilvl w:val="0"/>
          <w:numId w:val="5"/>
        </w:numPr>
      </w:pPr>
      <w:r w:rsidRPr="00A24C7E">
        <w:t xml:space="preserve">Verify that the licensee </w:t>
      </w:r>
      <w:r w:rsidR="003F3057" w:rsidRPr="00A24C7E">
        <w:t xml:space="preserve">has established measures to implement </w:t>
      </w:r>
      <w:r w:rsidRPr="00A24C7E">
        <w:t>provisions for conducting and reviewing annual supervisory reviews.</w:t>
      </w:r>
      <w:r w:rsidR="003408DF" w:rsidRPr="00A24C7E">
        <w:t xml:space="preserve"> </w:t>
      </w:r>
      <w:r w:rsidRPr="00A24C7E">
        <w:t>(10</w:t>
      </w:r>
      <w:r w:rsidR="007B1145" w:rsidRPr="00A24C7E">
        <w:t> </w:t>
      </w:r>
      <w:r w:rsidRPr="00A24C7E">
        <w:t>CFR</w:t>
      </w:r>
      <w:r w:rsidR="007B1145" w:rsidRPr="00A24C7E">
        <w:t> </w:t>
      </w:r>
      <w:r w:rsidRPr="00A24C7E">
        <w:t>73.56(</w:t>
      </w:r>
      <w:proofErr w:type="spellStart"/>
      <w:r w:rsidRPr="00A24C7E">
        <w:t>i</w:t>
      </w:r>
      <w:proofErr w:type="spellEnd"/>
      <w:r w:rsidRPr="00A24C7E">
        <w:t>)(1)(iv))</w:t>
      </w:r>
    </w:p>
    <w:p w14:paraId="00716BF5" w14:textId="4BC295D5" w:rsidR="004D5708" w:rsidRPr="00981CC9" w:rsidRDefault="00214A24" w:rsidP="00214A24">
      <w:pPr>
        <w:pStyle w:val="SpecificGuidance"/>
        <w:rPr>
          <w:rFonts w:cs="Arial"/>
        </w:rPr>
      </w:pPr>
      <w:r>
        <w:t>Specific Guidance</w:t>
      </w:r>
    </w:p>
    <w:p w14:paraId="65221F1B" w14:textId="64E4949D" w:rsidR="0027131F" w:rsidRPr="0070670F" w:rsidRDefault="004D5708" w:rsidP="0070670F">
      <w:pPr>
        <w:pStyle w:val="BodyText3"/>
      </w:pPr>
      <w:r w:rsidRPr="0070670F">
        <w:t>No inspection guidance.</w:t>
      </w:r>
    </w:p>
    <w:p w14:paraId="30D98197" w14:textId="2CB354C1" w:rsidR="0027131F" w:rsidRPr="00A24C7E" w:rsidRDefault="0027131F" w:rsidP="000B75EC">
      <w:pPr>
        <w:pStyle w:val="BodyText"/>
        <w:numPr>
          <w:ilvl w:val="0"/>
          <w:numId w:val="5"/>
        </w:numPr>
      </w:pPr>
      <w:r w:rsidRPr="00A24C7E">
        <w:t>Verify that the licensee has established measures to ensure the behavioral observation program ensures the ability to recognize behaviors or activities adverse to the safe operation and security of the facility.</w:t>
      </w:r>
      <w:r w:rsidR="003408DF" w:rsidRPr="00A24C7E">
        <w:t xml:space="preserve"> </w:t>
      </w:r>
      <w:r w:rsidRPr="00A24C7E">
        <w:t>(10 CFR 73.56(f)(1))</w:t>
      </w:r>
    </w:p>
    <w:p w14:paraId="6A0A4F3F" w14:textId="6E5EC403" w:rsidR="0027131F" w:rsidRPr="00981CC9" w:rsidRDefault="00214A24" w:rsidP="00214A24">
      <w:pPr>
        <w:pStyle w:val="SpecificGuidance"/>
        <w:rPr>
          <w:rFonts w:cs="Arial"/>
        </w:rPr>
      </w:pPr>
      <w:r>
        <w:lastRenderedPageBreak/>
        <w:t>Specific Guidance</w:t>
      </w:r>
    </w:p>
    <w:p w14:paraId="142971E5" w14:textId="35B32B82" w:rsidR="0027131F" w:rsidRPr="00981CC9" w:rsidRDefault="0027131F" w:rsidP="008175C1">
      <w:pPr>
        <w:pStyle w:val="BodyText3"/>
        <w:keepLines/>
        <w:rPr>
          <w:rFonts w:cs="Arial"/>
        </w:rPr>
      </w:pPr>
      <w:r w:rsidRPr="00981CC9">
        <w:rPr>
          <w:rFonts w:cs="Arial"/>
        </w:rPr>
        <w:t>The inspector(s) should review the licensee’s related behavioral observation program procedures, records, and lesson plans to confirm that the licensee</w:t>
      </w:r>
      <w:ins w:id="16" w:author="Author">
        <w:r w:rsidR="00A874CB" w:rsidRPr="00981CC9">
          <w:rPr>
            <w:rFonts w:cs="Arial"/>
          </w:rPr>
          <w:t>’s</w:t>
        </w:r>
      </w:ins>
      <w:r w:rsidRPr="00981CC9">
        <w:rPr>
          <w:rFonts w:cs="Arial"/>
        </w:rPr>
        <w:t xml:space="preserve"> program ensures the ability to recognize behaviors or activities adverse to the safe operation and security of the facility.</w:t>
      </w:r>
    </w:p>
    <w:p w14:paraId="34813F7F" w14:textId="5133D8AB" w:rsidR="0027131F" w:rsidRPr="00A24C7E" w:rsidRDefault="0027131F" w:rsidP="000B75EC">
      <w:pPr>
        <w:pStyle w:val="BodyText"/>
        <w:numPr>
          <w:ilvl w:val="0"/>
          <w:numId w:val="5"/>
        </w:numPr>
      </w:pPr>
      <w:r w:rsidRPr="00A24C7E">
        <w:t>Verify that the licensee’s procedures include a method to validate the implementation of the licensee’s behavior observation program for off-site employees who maintain unescorted access.</w:t>
      </w:r>
      <w:r w:rsidR="003408DF" w:rsidRPr="00A24C7E">
        <w:t xml:space="preserve"> </w:t>
      </w:r>
      <w:r w:rsidRPr="00A24C7E">
        <w:t>(10 CFR 73.56(f)(1))</w:t>
      </w:r>
    </w:p>
    <w:p w14:paraId="571EFD02" w14:textId="491791B2" w:rsidR="0027131F" w:rsidRPr="00981CC9" w:rsidRDefault="00214A24" w:rsidP="00214A24">
      <w:pPr>
        <w:pStyle w:val="SpecificGuidance"/>
        <w:rPr>
          <w:rFonts w:cs="Arial"/>
        </w:rPr>
      </w:pPr>
      <w:r>
        <w:t>Specific Guidance</w:t>
      </w:r>
    </w:p>
    <w:p w14:paraId="434A15D8" w14:textId="602FFB67" w:rsidR="0027131F" w:rsidRPr="00981CC9" w:rsidRDefault="0027131F" w:rsidP="00A927F6">
      <w:pPr>
        <w:pStyle w:val="BodyText3"/>
        <w:rPr>
          <w:rFonts w:cs="Arial"/>
        </w:rPr>
      </w:pPr>
      <w:r w:rsidRPr="00981CC9">
        <w:rPr>
          <w:rFonts w:cs="Arial"/>
        </w:rPr>
        <w:t>No inspection guidance.</w:t>
      </w:r>
    </w:p>
    <w:p w14:paraId="7B7680CF" w14:textId="735AC78F" w:rsidR="00C54675" w:rsidRPr="00981CC9" w:rsidRDefault="00E2520C" w:rsidP="00A927F6">
      <w:pPr>
        <w:pStyle w:val="Heading2"/>
        <w:rPr>
          <w:rFonts w:cs="Arial"/>
        </w:rPr>
      </w:pPr>
      <w:r w:rsidRPr="00981CC9">
        <w:rPr>
          <w:rFonts w:cs="Arial"/>
        </w:rPr>
        <w:t>02.04</w:t>
      </w:r>
      <w:r w:rsidRPr="00981CC9">
        <w:rPr>
          <w:rFonts w:cs="Arial"/>
        </w:rPr>
        <w:tab/>
      </w:r>
      <w:r w:rsidRPr="00981CC9">
        <w:rPr>
          <w:rFonts w:cs="Arial"/>
          <w:u w:val="single"/>
        </w:rPr>
        <w:t>I</w:t>
      </w:r>
      <w:r w:rsidR="00A9547B" w:rsidRPr="00981CC9">
        <w:rPr>
          <w:rFonts w:cs="Arial"/>
          <w:u w:val="single"/>
        </w:rPr>
        <w:t>nformation Sharing</w:t>
      </w:r>
      <w:r w:rsidR="00B23240" w:rsidRPr="00981CC9">
        <w:rPr>
          <w:rFonts w:cs="Arial"/>
        </w:rPr>
        <w:t>.</w:t>
      </w:r>
    </w:p>
    <w:p w14:paraId="6C82B345" w14:textId="713693C8" w:rsidR="00C54675" w:rsidRPr="00A24C7E" w:rsidRDefault="007B1145" w:rsidP="000B75EC">
      <w:pPr>
        <w:pStyle w:val="BodyText"/>
        <w:numPr>
          <w:ilvl w:val="0"/>
          <w:numId w:val="6"/>
        </w:numPr>
      </w:pPr>
      <w:r w:rsidRPr="00A24C7E">
        <w:t xml:space="preserve">Verify that the licensee has established measures to </w:t>
      </w:r>
      <w:r w:rsidR="00E2520C" w:rsidRPr="00A24C7E">
        <w:t>ensure that shared information</w:t>
      </w:r>
      <w:r w:rsidRPr="00A24C7E">
        <w:t>,</w:t>
      </w:r>
      <w:r w:rsidR="00E2520C" w:rsidRPr="00A24C7E">
        <w:t xml:space="preserve"> which may have an adverse effect on an individual’s trustworthiness and reliability, is updated or provided to other licensees or industry entities in a timely fashion so informed </w:t>
      </w:r>
      <w:r w:rsidR="007763DC" w:rsidRPr="00A24C7E">
        <w:t>AA</w:t>
      </w:r>
      <w:r w:rsidR="00E2520C" w:rsidRPr="00A24C7E">
        <w:t xml:space="preserve"> decisions can be made.</w:t>
      </w:r>
      <w:r w:rsidR="003408DF" w:rsidRPr="00A24C7E">
        <w:t xml:space="preserve"> </w:t>
      </w:r>
      <w:r w:rsidR="001B1986" w:rsidRPr="00A24C7E">
        <w:t>(10</w:t>
      </w:r>
      <w:r w:rsidR="00E41649" w:rsidRPr="00A24C7E">
        <w:t> </w:t>
      </w:r>
      <w:r w:rsidR="001B1986" w:rsidRPr="00A24C7E">
        <w:t>CFR</w:t>
      </w:r>
      <w:r w:rsidR="00E41649" w:rsidRPr="00A24C7E">
        <w:t> </w:t>
      </w:r>
      <w:r w:rsidR="001B1986" w:rsidRPr="00A24C7E">
        <w:t>73.56(o)(6)</w:t>
      </w:r>
      <w:r w:rsidR="00E2520C" w:rsidRPr="00A24C7E">
        <w:t>(</w:t>
      </w:r>
      <w:proofErr w:type="spellStart"/>
      <w:r w:rsidR="00E2520C" w:rsidRPr="00A24C7E">
        <w:t>i</w:t>
      </w:r>
      <w:proofErr w:type="spellEnd"/>
      <w:r w:rsidR="00E2520C" w:rsidRPr="00A24C7E">
        <w:t>))</w:t>
      </w:r>
    </w:p>
    <w:p w14:paraId="255B84BF" w14:textId="51353348" w:rsidR="00C54675" w:rsidRPr="00981CC9" w:rsidRDefault="00214A24" w:rsidP="00214A24">
      <w:pPr>
        <w:pStyle w:val="SpecificGuidance"/>
        <w:rPr>
          <w:rFonts w:cs="Arial"/>
        </w:rPr>
      </w:pPr>
      <w:r>
        <w:t>Specific Guidance</w:t>
      </w:r>
    </w:p>
    <w:p w14:paraId="4CDDBB00" w14:textId="40F73868" w:rsidR="0007542D" w:rsidRPr="00981CC9" w:rsidRDefault="0007542D" w:rsidP="00A927F6">
      <w:pPr>
        <w:pStyle w:val="BodyText3"/>
        <w:rPr>
          <w:rFonts w:cs="Arial"/>
        </w:rPr>
      </w:pPr>
      <w:r w:rsidRPr="00981CC9">
        <w:rPr>
          <w:rFonts w:cs="Arial"/>
        </w:rPr>
        <w:t xml:space="preserve">When inspecting this requirement, the inspector(s) should review the licensee’s procedures, records, and practices to confirm that the licensee implements measures to ensure that shared information which may have an </w:t>
      </w:r>
      <w:r w:rsidR="00DC6F65" w:rsidRPr="00981CC9">
        <w:rPr>
          <w:rFonts w:cs="Arial"/>
        </w:rPr>
        <w:t>adverse effect</w:t>
      </w:r>
      <w:r w:rsidRPr="00981CC9">
        <w:rPr>
          <w:rFonts w:cs="Arial"/>
        </w:rPr>
        <w:t xml:space="preserve"> on an individual’s trustworthiness and reliability is updated or provided to other licensees or industry entities in a timely fashion.</w:t>
      </w:r>
      <w:r w:rsidR="003408DF" w:rsidRPr="00981CC9">
        <w:rPr>
          <w:rFonts w:cs="Arial"/>
        </w:rPr>
        <w:t xml:space="preserve"> </w:t>
      </w:r>
      <w:r w:rsidRPr="00981CC9">
        <w:rPr>
          <w:rFonts w:cs="Arial"/>
        </w:rPr>
        <w:t>Specifically, the inspector(s) should review the licensee’s AA</w:t>
      </w:r>
      <w:r w:rsidR="00BC7ACB" w:rsidRPr="00981CC9">
        <w:rPr>
          <w:rFonts w:cs="Arial"/>
        </w:rPr>
        <w:t> </w:t>
      </w:r>
      <w:r w:rsidRPr="00981CC9">
        <w:rPr>
          <w:rFonts w:cs="Arial"/>
        </w:rPr>
        <w:t>program to confirm that the licensee has methods in place to ensure if/when shared information is developed about an individual</w:t>
      </w:r>
      <w:r w:rsidR="00C315B5" w:rsidRPr="00981CC9">
        <w:rPr>
          <w:rFonts w:cs="Arial"/>
        </w:rPr>
        <w:t>,</w:t>
      </w:r>
      <w:r w:rsidRPr="00981CC9">
        <w:rPr>
          <w:rFonts w:cs="Arial"/>
        </w:rPr>
        <w:t xml:space="preserve"> the licensee that acquired the information shall correct or augment the data and ensure it is shared with other licensees.</w:t>
      </w:r>
      <w:r w:rsidR="003408DF" w:rsidRPr="00981CC9">
        <w:rPr>
          <w:rFonts w:cs="Arial"/>
        </w:rPr>
        <w:t xml:space="preserve"> </w:t>
      </w:r>
      <w:r w:rsidRPr="00981CC9">
        <w:rPr>
          <w:rFonts w:cs="Arial"/>
        </w:rPr>
        <w:t>If the information has implications for adversely affecting an individual’s trustworthiness and reliability, the licensee who discovered or obtained the information, informs the reviewing official of any licensee AA program under which the individual is maintaining his or her unescorted AA or unescorted access status of the updated information on the day of the discovery.</w:t>
      </w:r>
    </w:p>
    <w:p w14:paraId="1C191A56" w14:textId="7C9A7FA7" w:rsidR="009C4887" w:rsidRPr="00A24C7E" w:rsidRDefault="00E41649" w:rsidP="000B75EC">
      <w:pPr>
        <w:pStyle w:val="BodyText"/>
        <w:numPr>
          <w:ilvl w:val="0"/>
          <w:numId w:val="6"/>
        </w:numPr>
      </w:pPr>
      <w:r w:rsidRPr="00A24C7E">
        <w:t>Verify that the licensee or entity has established measures to ensure that violations, within its respective FFD program, for any 10</w:t>
      </w:r>
      <w:r w:rsidR="00DD1C3B" w:rsidRPr="00A24C7E">
        <w:t> </w:t>
      </w:r>
      <w:r w:rsidRPr="00A24C7E">
        <w:t>CFR</w:t>
      </w:r>
      <w:r w:rsidR="00DD1C3B" w:rsidRPr="00A24C7E">
        <w:t> </w:t>
      </w:r>
      <w:r w:rsidRPr="00A24C7E">
        <w:t>Part</w:t>
      </w:r>
      <w:r w:rsidR="00DD1C3B" w:rsidRPr="00A24C7E">
        <w:t> </w:t>
      </w:r>
      <w:r w:rsidRPr="00A24C7E">
        <w:t>26 program elements are identified to any licensee having taken credit for the activities of the licensee in violation and to any licensee who may attempt to take credit for the activities of the licensee in violation.</w:t>
      </w:r>
      <w:r w:rsidR="003408DF" w:rsidRPr="00A24C7E">
        <w:t xml:space="preserve"> </w:t>
      </w:r>
      <w:r w:rsidR="004D5708" w:rsidRPr="00A24C7E">
        <w:t>(10 CFR 26.53(g))</w:t>
      </w:r>
    </w:p>
    <w:p w14:paraId="5600392B" w14:textId="0C729E49" w:rsidR="004D5708" w:rsidRPr="00981CC9" w:rsidRDefault="00214A24" w:rsidP="00214A24">
      <w:pPr>
        <w:pStyle w:val="SpecificGuidance"/>
        <w:rPr>
          <w:rFonts w:cs="Arial"/>
        </w:rPr>
      </w:pPr>
      <w:r>
        <w:t>Specific Guidance</w:t>
      </w:r>
    </w:p>
    <w:p w14:paraId="0C7F4A19" w14:textId="5A6DAEB5" w:rsidR="00453874" w:rsidRPr="00981CC9" w:rsidRDefault="004D5708" w:rsidP="00A927F6">
      <w:pPr>
        <w:pStyle w:val="BodyText3"/>
        <w:rPr>
          <w:rFonts w:cs="Arial"/>
        </w:rPr>
      </w:pPr>
      <w:r w:rsidRPr="00981CC9">
        <w:rPr>
          <w:rFonts w:cs="Arial"/>
        </w:rPr>
        <w:t>When inspecting this requirement</w:t>
      </w:r>
      <w:r w:rsidR="00E41649" w:rsidRPr="00981CC9">
        <w:rPr>
          <w:rFonts w:cs="Arial"/>
        </w:rPr>
        <w:t>,</w:t>
      </w:r>
      <w:r w:rsidRPr="00981CC9">
        <w:rPr>
          <w:rFonts w:cs="Arial"/>
        </w:rPr>
        <w:t xml:space="preserve"> the inspector should review the licensee’s processes for the sharing of FFD information related to AA to ensure that a process exists to inform other licensees or entities (whom may have taken credit for/used this licensee’s/entity’s FFD program information) of violations within their respective FFD program.</w:t>
      </w:r>
    </w:p>
    <w:p w14:paraId="47495FAA" w14:textId="77777777" w:rsidR="00BC7ACB" w:rsidRPr="00981CC9" w:rsidRDefault="00BC7ACB" w:rsidP="00981CC9">
      <w:pPr>
        <w:pStyle w:val="BodyText3"/>
        <w:spacing w:after="0"/>
        <w:contextualSpacing/>
        <w:rPr>
          <w:rFonts w:cs="Arial"/>
        </w:rPr>
      </w:pPr>
    </w:p>
    <w:p w14:paraId="14FCE025" w14:textId="26CC44D8" w:rsidR="00097344" w:rsidRPr="00A24C7E" w:rsidRDefault="00724F39" w:rsidP="000B75EC">
      <w:pPr>
        <w:pStyle w:val="BodyText"/>
        <w:numPr>
          <w:ilvl w:val="0"/>
          <w:numId w:val="6"/>
        </w:numPr>
      </w:pPr>
      <w:r w:rsidRPr="00A24C7E">
        <w:lastRenderedPageBreak/>
        <w:t>Verify that the licensee has established measures to implement a method to share information pertaining to individuals who have unescorted access or unescorted AA with other licensees or entities that are required to maintain AA programs in accordance with 10</w:t>
      </w:r>
      <w:r w:rsidR="005D1AE2" w:rsidRPr="00A24C7E">
        <w:t> </w:t>
      </w:r>
      <w:r w:rsidRPr="00A24C7E">
        <w:t>CFR</w:t>
      </w:r>
      <w:r w:rsidR="005D1AE2" w:rsidRPr="00A24C7E">
        <w:t> </w:t>
      </w:r>
      <w:r w:rsidRPr="00A24C7E">
        <w:t>73.56.</w:t>
      </w:r>
      <w:r w:rsidR="003408DF" w:rsidRPr="00A24C7E">
        <w:t xml:space="preserve"> </w:t>
      </w:r>
      <w:r w:rsidR="007D0281" w:rsidRPr="00A24C7E">
        <w:t>(10</w:t>
      </w:r>
      <w:r w:rsidR="005D1AE2" w:rsidRPr="00A24C7E">
        <w:t> </w:t>
      </w:r>
      <w:r w:rsidR="007D0281" w:rsidRPr="00A24C7E">
        <w:t>CFR</w:t>
      </w:r>
      <w:r w:rsidR="005D1AE2" w:rsidRPr="00A24C7E">
        <w:t> </w:t>
      </w:r>
      <w:r w:rsidR="007D0281" w:rsidRPr="00A24C7E">
        <w:t>73.56(o)(6))</w:t>
      </w:r>
    </w:p>
    <w:p w14:paraId="753D8905" w14:textId="3B9C78F1" w:rsidR="007D0281" w:rsidRPr="00981CC9" w:rsidRDefault="00214A24" w:rsidP="00214A24">
      <w:pPr>
        <w:pStyle w:val="SpecificGuidance"/>
        <w:rPr>
          <w:rFonts w:cs="Arial"/>
        </w:rPr>
      </w:pPr>
      <w:r>
        <w:t>Specific Guidance</w:t>
      </w:r>
    </w:p>
    <w:p w14:paraId="289809E1" w14:textId="36B98126" w:rsidR="004D5708" w:rsidRPr="00981CC9" w:rsidRDefault="007D0281" w:rsidP="00A927F6">
      <w:pPr>
        <w:pStyle w:val="BodyText3"/>
        <w:rPr>
          <w:rFonts w:cs="Arial"/>
        </w:rPr>
      </w:pPr>
      <w:r w:rsidRPr="00981CC9">
        <w:rPr>
          <w:rFonts w:cs="Arial"/>
        </w:rPr>
        <w:t>The inspector(s) should review the licensee’s procedures, records, and practices to confirm that the licensee has methods in place to share information pertaining to individuals who have unescorted access or unescorted AA with other licensees and entities that are required to maintain AA programs.</w:t>
      </w:r>
      <w:r w:rsidR="003408DF" w:rsidRPr="00981CC9">
        <w:rPr>
          <w:rFonts w:cs="Arial"/>
        </w:rPr>
        <w:t xml:space="preserve"> </w:t>
      </w:r>
      <w:r w:rsidRPr="00981CC9">
        <w:rPr>
          <w:rFonts w:cs="Arial"/>
        </w:rPr>
        <w:t>Specifically, the inspector(s) should review the licensee’s AA program to confirm that the licensee has methods in place to ensure the following:</w:t>
      </w:r>
    </w:p>
    <w:p w14:paraId="596FB85C" w14:textId="41860A15" w:rsidR="00C611A4" w:rsidRPr="00981CC9" w:rsidRDefault="00AC0D7B" w:rsidP="000B75EC">
      <w:pPr>
        <w:pStyle w:val="BodyText"/>
        <w:numPr>
          <w:ilvl w:val="1"/>
          <w:numId w:val="6"/>
        </w:numPr>
      </w:pPr>
      <w:r w:rsidRPr="00981CC9">
        <w:t>Licensees who are authorized to add or manipulate data, within an information</w:t>
      </w:r>
      <w:r w:rsidR="008175C1">
        <w:noBreakHyphen/>
      </w:r>
      <w:r w:rsidRPr="00981CC9">
        <w:t xml:space="preserve">sharing mechanism that is shared with other licensees, ensures that the data </w:t>
      </w:r>
      <w:ins w:id="17" w:author="Author">
        <w:r w:rsidR="0031227C" w:rsidRPr="00981CC9">
          <w:t xml:space="preserve">to the </w:t>
        </w:r>
      </w:ins>
      <w:r w:rsidRPr="00981CC9">
        <w:t>linked information about individuals who have applied for unescorted AA, as specified in licensee AA program documents, is retained.</w:t>
      </w:r>
    </w:p>
    <w:p w14:paraId="47365CF7" w14:textId="76467E02" w:rsidR="00D15813" w:rsidRPr="00981CC9" w:rsidRDefault="00AC0D7B" w:rsidP="000B75EC">
      <w:pPr>
        <w:pStyle w:val="BodyText"/>
        <w:numPr>
          <w:ilvl w:val="1"/>
          <w:numId w:val="6"/>
        </w:numPr>
      </w:pPr>
      <w:r w:rsidRPr="00981CC9">
        <w:t>If the shared information used for determining an individual’s trustworthiness and reliability changes or new or additional information is developed about the individual, the licensee that is acquiring this information shall correct or augment the data contained within the information-sharing mechanism.</w:t>
      </w:r>
    </w:p>
    <w:p w14:paraId="77070A50" w14:textId="5C374B1E" w:rsidR="007D0281" w:rsidRPr="00981CC9" w:rsidRDefault="00AC0D7B" w:rsidP="000B75EC">
      <w:pPr>
        <w:pStyle w:val="BodyText"/>
        <w:numPr>
          <w:ilvl w:val="1"/>
          <w:numId w:val="6"/>
        </w:numPr>
      </w:pPr>
      <w:r w:rsidRPr="00981CC9">
        <w:t>If changed, additional, or developed information that has implications for adversely affecting an individual’s trustworthiness and reliability</w:t>
      </w:r>
      <w:r w:rsidR="00A67342" w:rsidRPr="00981CC9">
        <w:t xml:space="preserve"> is discovered or obtained</w:t>
      </w:r>
      <w:r w:rsidRPr="00981CC9">
        <w:t>, the licensee who discovered or obtained the information</w:t>
      </w:r>
      <w:r w:rsidR="00D15813" w:rsidRPr="00981CC9">
        <w:t>,</w:t>
      </w:r>
      <w:r w:rsidRPr="00981CC9">
        <w:t xml:space="preserve"> informs the reviewing official of any licensee AA program under which the individual is maintaining his or her unescorted AA or unescorted access status of the updated information on the day of the discovery.</w:t>
      </w:r>
    </w:p>
    <w:p w14:paraId="43E159A0" w14:textId="4C18AA8B" w:rsidR="007D0281" w:rsidRPr="00981CC9" w:rsidRDefault="007D0281" w:rsidP="000B75EC">
      <w:pPr>
        <w:pStyle w:val="BodyText"/>
        <w:numPr>
          <w:ilvl w:val="1"/>
          <w:numId w:val="6"/>
        </w:numPr>
      </w:pPr>
      <w:r w:rsidRPr="00A927F6">
        <w:t>The</w:t>
      </w:r>
      <w:r w:rsidRPr="00981CC9">
        <w:t xml:space="preserve"> receiving licensee’s reviewing official evaluates the information and takes appropriate actions, which may include denial or unfavorable termination of unescorted AA or unescorted access.</w:t>
      </w:r>
    </w:p>
    <w:p w14:paraId="001E0231" w14:textId="1F3C822E" w:rsidR="007D0281" w:rsidRPr="00981CC9" w:rsidRDefault="007D0281" w:rsidP="000B75EC">
      <w:pPr>
        <w:pStyle w:val="BodyText"/>
        <w:numPr>
          <w:ilvl w:val="1"/>
          <w:numId w:val="6"/>
        </w:numPr>
      </w:pPr>
      <w:r w:rsidRPr="00A927F6">
        <w:t>If</w:t>
      </w:r>
      <w:r w:rsidRPr="00981CC9">
        <w:t xml:space="preserve"> the information-sharing mechanism is unavailable and notification of change or updated information is required, the licensee takes manual actions to ensure that the information is shared, and the data is updated in the information-sharing mechanism as soon as reasonably possible.</w:t>
      </w:r>
    </w:p>
    <w:p w14:paraId="27D468ED" w14:textId="1659AE31" w:rsidR="007D0281" w:rsidRPr="00981CC9" w:rsidRDefault="007D0281" w:rsidP="000B75EC">
      <w:pPr>
        <w:pStyle w:val="BodyText"/>
        <w:numPr>
          <w:ilvl w:val="1"/>
          <w:numId w:val="6"/>
        </w:numPr>
      </w:pPr>
      <w:r w:rsidRPr="00981CC9">
        <w:t>Records that are maintained in the database are available for NRC review.</w:t>
      </w:r>
    </w:p>
    <w:p w14:paraId="39133791" w14:textId="401E327C" w:rsidR="00B73F8E" w:rsidRPr="00A24C7E" w:rsidRDefault="00B73F8E" w:rsidP="000B75EC">
      <w:pPr>
        <w:pStyle w:val="BodyText"/>
        <w:numPr>
          <w:ilvl w:val="0"/>
          <w:numId w:val="6"/>
        </w:numPr>
      </w:pPr>
      <w:r w:rsidRPr="00A24C7E">
        <w:t>Verify that the licensee has established measures to deny access to the PA for personnel who have been denied access based on NRC requirements.</w:t>
      </w:r>
      <w:r w:rsidR="003408DF" w:rsidRPr="00A24C7E">
        <w:t xml:space="preserve"> </w:t>
      </w:r>
      <w:r w:rsidRPr="00A24C7E">
        <w:t>(10 CFR 73.56(h)(3))</w:t>
      </w:r>
    </w:p>
    <w:p w14:paraId="226200BB" w14:textId="1800D38F" w:rsidR="00B73F8E" w:rsidRPr="00981CC9" w:rsidRDefault="00214A24" w:rsidP="00214A24">
      <w:pPr>
        <w:pStyle w:val="SpecificGuidance"/>
        <w:rPr>
          <w:rFonts w:cs="Arial"/>
        </w:rPr>
      </w:pPr>
      <w:r>
        <w:t>Specific Guidance</w:t>
      </w:r>
    </w:p>
    <w:p w14:paraId="3E88220A" w14:textId="407E72EA" w:rsidR="009C4887" w:rsidRPr="00981CC9" w:rsidRDefault="00B73F8E" w:rsidP="00A927F6">
      <w:pPr>
        <w:pStyle w:val="BodyText3"/>
        <w:rPr>
          <w:rFonts w:cs="Arial"/>
        </w:rPr>
      </w:pPr>
      <w:r w:rsidRPr="00981CC9">
        <w:rPr>
          <w:rFonts w:cs="Arial"/>
        </w:rPr>
        <w:t>No inspection guidance.</w:t>
      </w:r>
    </w:p>
    <w:p w14:paraId="5BC03085" w14:textId="77777777" w:rsidR="00BC7ACB" w:rsidRPr="00981CC9" w:rsidRDefault="00BC7ACB" w:rsidP="00981CC9">
      <w:pPr>
        <w:pStyle w:val="BodyText3"/>
        <w:spacing w:after="0"/>
        <w:contextualSpacing/>
        <w:rPr>
          <w:rFonts w:cs="Arial"/>
        </w:rPr>
      </w:pPr>
    </w:p>
    <w:p w14:paraId="4A7FDA3F" w14:textId="50D63616" w:rsidR="005D1AE2" w:rsidRPr="00A24C7E" w:rsidRDefault="005D1AE2" w:rsidP="000B75EC">
      <w:pPr>
        <w:pStyle w:val="BodyText"/>
        <w:numPr>
          <w:ilvl w:val="0"/>
          <w:numId w:val="6"/>
        </w:numPr>
      </w:pPr>
      <w:r w:rsidRPr="00A24C7E">
        <w:lastRenderedPageBreak/>
        <w:t>Verify that the licensee has established measures to ensure that personnel with unescorted access or unescorted AA, who are in a licensee, contractor, or vendor FFD follow</w:t>
      </w:r>
      <w:r w:rsidRPr="00A24C7E">
        <w:noBreakHyphen/>
        <w:t>up program, are identified to any subsequent licensee or entity to enable continuation of the follow</w:t>
      </w:r>
      <w:r w:rsidRPr="00A24C7E">
        <w:noBreakHyphen/>
        <w:t>up activities by the receiving licensee or entity.</w:t>
      </w:r>
      <w:r w:rsidR="003408DF" w:rsidRPr="00A24C7E">
        <w:t xml:space="preserve"> </w:t>
      </w:r>
      <w:r w:rsidRPr="00A24C7E">
        <w:t>(10 CFR 26.69(e)(1))</w:t>
      </w:r>
    </w:p>
    <w:p w14:paraId="48050F17" w14:textId="6C79255E" w:rsidR="005D1AE2" w:rsidRPr="00981CC9" w:rsidRDefault="00214A24" w:rsidP="00214A24">
      <w:pPr>
        <w:pStyle w:val="SpecificGuidance"/>
        <w:rPr>
          <w:rFonts w:cs="Arial"/>
        </w:rPr>
      </w:pPr>
      <w:r>
        <w:t>Specific Guidance</w:t>
      </w:r>
    </w:p>
    <w:p w14:paraId="7DAB7CE5" w14:textId="60342092" w:rsidR="0027131F" w:rsidRPr="00981CC9" w:rsidRDefault="005D1AE2" w:rsidP="00A927F6">
      <w:pPr>
        <w:pStyle w:val="BodyText3"/>
        <w:rPr>
          <w:rFonts w:cs="Arial"/>
        </w:rPr>
      </w:pPr>
      <w:r w:rsidRPr="00981CC9">
        <w:rPr>
          <w:rFonts w:cs="Arial"/>
        </w:rPr>
        <w:t>The inspector(s) should review the licensee’s procedures, records, and practices to confirm that the licensee has methods in place to ensure that personnel with unescorted access or unescorted AA, who are in a licensee’s, contractor’s, or vendor’s FFD follow</w:t>
      </w:r>
      <w:r w:rsidRPr="00981CC9">
        <w:rPr>
          <w:rFonts w:cs="Arial"/>
        </w:rPr>
        <w:noBreakHyphen/>
        <w:t>up program, are identified to any subsequent licensee or entity to enable continuation of the follow</w:t>
      </w:r>
      <w:r w:rsidRPr="00981CC9">
        <w:rPr>
          <w:rFonts w:cs="Arial"/>
        </w:rPr>
        <w:noBreakHyphen/>
        <w:t>up activities by the receiving licensee or entity.</w:t>
      </w:r>
      <w:r w:rsidR="003408DF" w:rsidRPr="00981CC9">
        <w:rPr>
          <w:rFonts w:cs="Arial"/>
        </w:rPr>
        <w:t xml:space="preserve"> </w:t>
      </w:r>
      <w:r w:rsidRPr="00981CC9">
        <w:rPr>
          <w:rFonts w:cs="Arial"/>
        </w:rPr>
        <w:t>Specifically, the inspector(s) should review the licensee’s AA program to confirm that when the licensee imposes FFD treatment and/or a follow</w:t>
      </w:r>
      <w:r w:rsidRPr="00981CC9">
        <w:rPr>
          <w:rFonts w:cs="Arial"/>
        </w:rPr>
        <w:noBreakHyphen/>
        <w:t>up testing plan that the licensee ensures that information documenting the treatment and/or follow</w:t>
      </w:r>
      <w:r w:rsidRPr="00981CC9">
        <w:rPr>
          <w:rFonts w:cs="Arial"/>
        </w:rPr>
        <w:noBreakHyphen/>
        <w:t>up testing plan is identified to any subsequent licensee or entity who seeks to grant authorization to the individual.</w:t>
      </w:r>
    </w:p>
    <w:p w14:paraId="48975F10" w14:textId="1453DEFA" w:rsidR="0027131F" w:rsidRPr="00A24C7E" w:rsidRDefault="0027131F" w:rsidP="000B75EC">
      <w:pPr>
        <w:pStyle w:val="BodyText"/>
        <w:numPr>
          <w:ilvl w:val="0"/>
          <w:numId w:val="6"/>
        </w:numPr>
      </w:pPr>
      <w:r w:rsidRPr="00A24C7E">
        <w:t>Verify that the licensee has established measures to implement a method to share information pertaining to the access denial of individuals with other licensees and entities that are required to maintain AA programs in accordance with 10 CFR 73.56.</w:t>
      </w:r>
      <w:r w:rsidR="003408DF" w:rsidRPr="00A24C7E">
        <w:t xml:space="preserve"> </w:t>
      </w:r>
      <w:r w:rsidRPr="00A24C7E">
        <w:t>(10 CFR 73.56(o)(6))</w:t>
      </w:r>
    </w:p>
    <w:p w14:paraId="5498EBBE" w14:textId="2AF88F3E" w:rsidR="0027131F" w:rsidRPr="00981CC9" w:rsidRDefault="00214A24" w:rsidP="00214A24">
      <w:pPr>
        <w:pStyle w:val="SpecificGuidance"/>
        <w:rPr>
          <w:rFonts w:cs="Arial"/>
        </w:rPr>
      </w:pPr>
      <w:r>
        <w:t>Specific Guidance</w:t>
      </w:r>
    </w:p>
    <w:p w14:paraId="44DD5B13" w14:textId="270626F4" w:rsidR="0027131F" w:rsidRPr="00981CC9" w:rsidRDefault="0027131F" w:rsidP="00A927F6">
      <w:pPr>
        <w:pStyle w:val="BodyText3"/>
        <w:rPr>
          <w:rFonts w:cs="Arial"/>
        </w:rPr>
      </w:pPr>
      <w:r w:rsidRPr="00981CC9">
        <w:rPr>
          <w:rFonts w:cs="Arial"/>
        </w:rPr>
        <w:t>No inspection guidance.</w:t>
      </w:r>
    </w:p>
    <w:p w14:paraId="265E720B" w14:textId="7EE43A7E" w:rsidR="0027131F" w:rsidRPr="00A24C7E" w:rsidRDefault="0027131F" w:rsidP="000B75EC">
      <w:pPr>
        <w:pStyle w:val="BodyText"/>
        <w:numPr>
          <w:ilvl w:val="0"/>
          <w:numId w:val="6"/>
        </w:numPr>
      </w:pPr>
      <w:r w:rsidRPr="00A24C7E">
        <w:t>Verify that the licensee has established measures to implement backup manual procedures and processes for sharing information.</w:t>
      </w:r>
      <w:r w:rsidR="003408DF" w:rsidRPr="00A24C7E">
        <w:t xml:space="preserve"> </w:t>
      </w:r>
      <w:r w:rsidRPr="00A24C7E">
        <w:t>(10 CFR 73.56(o)(6)(ii))</w:t>
      </w:r>
    </w:p>
    <w:p w14:paraId="7C3B23D4" w14:textId="2A6A25C5" w:rsidR="0027131F" w:rsidRPr="00981CC9" w:rsidRDefault="00214A24" w:rsidP="00214A24">
      <w:pPr>
        <w:pStyle w:val="SpecificGuidance"/>
        <w:rPr>
          <w:rFonts w:cs="Arial"/>
        </w:rPr>
      </w:pPr>
      <w:r>
        <w:t>Specific Guidance</w:t>
      </w:r>
    </w:p>
    <w:p w14:paraId="590FAD0E" w14:textId="6BF16DD9" w:rsidR="000C389C" w:rsidRPr="00981CC9" w:rsidRDefault="0027131F" w:rsidP="00A927F6">
      <w:pPr>
        <w:pStyle w:val="BodyText3"/>
        <w:rPr>
          <w:rFonts w:cs="Arial"/>
        </w:rPr>
      </w:pPr>
      <w:r w:rsidRPr="00981CC9">
        <w:rPr>
          <w:rFonts w:cs="Arial"/>
        </w:rPr>
        <w:t>When inspecting this requirement, the inspector(s) should review licensee’s procedures, records, and practices to confirm that the licensee maintains backup manual procedures and processes for sharing information.</w:t>
      </w:r>
      <w:r w:rsidR="003408DF" w:rsidRPr="00981CC9">
        <w:rPr>
          <w:rFonts w:cs="Arial"/>
        </w:rPr>
        <w:t xml:space="preserve"> </w:t>
      </w:r>
      <w:r w:rsidRPr="00981CC9">
        <w:rPr>
          <w:rFonts w:cs="Arial"/>
        </w:rPr>
        <w:t>Specifically, the inspector(s) should review the licensee’s AA program to confirm that, in the event of a failure of the primary information sharing method occurs, the licensee maintains a backup process of manual information exchange available for short-term use.</w:t>
      </w:r>
    </w:p>
    <w:p w14:paraId="714D9EED" w14:textId="354D3369" w:rsidR="00310A1B" w:rsidRPr="00981CC9" w:rsidRDefault="00DA2C2C" w:rsidP="00A927F6">
      <w:pPr>
        <w:pStyle w:val="Heading2"/>
        <w:rPr>
          <w:rFonts w:cs="Arial"/>
        </w:rPr>
      </w:pPr>
      <w:r w:rsidRPr="00981CC9">
        <w:rPr>
          <w:rFonts w:cs="Arial"/>
        </w:rPr>
        <w:t>02.</w:t>
      </w:r>
      <w:r w:rsidR="006A6253" w:rsidRPr="00981CC9">
        <w:rPr>
          <w:rFonts w:cs="Arial"/>
        </w:rPr>
        <w:t>0</w:t>
      </w:r>
      <w:r w:rsidR="0027131F" w:rsidRPr="00981CC9">
        <w:rPr>
          <w:rFonts w:cs="Arial"/>
        </w:rPr>
        <w:t>5</w:t>
      </w:r>
      <w:r w:rsidR="009653CB" w:rsidRPr="00981CC9">
        <w:rPr>
          <w:rFonts w:cs="Arial"/>
        </w:rPr>
        <w:tab/>
      </w:r>
      <w:r w:rsidR="009653CB" w:rsidRPr="00981CC9">
        <w:rPr>
          <w:rFonts w:cs="Arial"/>
          <w:u w:val="single"/>
        </w:rPr>
        <w:t>P</w:t>
      </w:r>
      <w:r w:rsidR="00A9547B" w:rsidRPr="00981CC9">
        <w:rPr>
          <w:rFonts w:cs="Arial"/>
          <w:u w:val="single"/>
        </w:rPr>
        <w:t>ersonnel Information Management</w:t>
      </w:r>
      <w:r w:rsidR="00B23240" w:rsidRPr="00981CC9">
        <w:rPr>
          <w:rFonts w:cs="Arial"/>
        </w:rPr>
        <w:t>.</w:t>
      </w:r>
    </w:p>
    <w:p w14:paraId="15F038B3" w14:textId="6FBA4BFE" w:rsidR="00141B97" w:rsidRPr="00A24C7E" w:rsidRDefault="00141B97" w:rsidP="000B75EC">
      <w:pPr>
        <w:pStyle w:val="BodyText"/>
        <w:numPr>
          <w:ilvl w:val="0"/>
          <w:numId w:val="7"/>
        </w:numPr>
      </w:pPr>
      <w:r w:rsidRPr="00A24C7E">
        <w:t>Verify that the licensee has established measures to implement a personnel information</w:t>
      </w:r>
      <w:r w:rsidR="006C25B7" w:rsidRPr="00A24C7E">
        <w:t xml:space="preserve"> </w:t>
      </w:r>
      <w:r w:rsidRPr="00A24C7E">
        <w:t xml:space="preserve">management system to protect </w:t>
      </w:r>
      <w:r w:rsidR="006C25B7" w:rsidRPr="00A24C7E">
        <w:t xml:space="preserve">sensitive </w:t>
      </w:r>
      <w:r w:rsidRPr="00A24C7E">
        <w:t>personal information.</w:t>
      </w:r>
      <w:r w:rsidR="003408DF" w:rsidRPr="00A24C7E">
        <w:t xml:space="preserve"> </w:t>
      </w:r>
      <w:r w:rsidRPr="00A24C7E">
        <w:t>(10 CFR 73.56(m), 10 CFR 73.56(m)(1), and 10 CFR 73.56(m)(3)).</w:t>
      </w:r>
    </w:p>
    <w:p w14:paraId="35645DB8" w14:textId="07AAC9D2" w:rsidR="00141B97" w:rsidRPr="00981CC9" w:rsidRDefault="00214A24" w:rsidP="00214A24">
      <w:pPr>
        <w:pStyle w:val="SpecificGuidance"/>
        <w:rPr>
          <w:rFonts w:cs="Arial"/>
        </w:rPr>
      </w:pPr>
      <w:r>
        <w:t>Specific Guidance</w:t>
      </w:r>
    </w:p>
    <w:p w14:paraId="60E9C585" w14:textId="7E0FA4C8" w:rsidR="00141B97" w:rsidRPr="00981CC9" w:rsidRDefault="00141B97" w:rsidP="00A927F6">
      <w:pPr>
        <w:pStyle w:val="BodyText3"/>
        <w:rPr>
          <w:rFonts w:cs="Arial"/>
        </w:rPr>
      </w:pPr>
      <w:r w:rsidRPr="00981CC9">
        <w:rPr>
          <w:rFonts w:cs="Arial"/>
        </w:rPr>
        <w:t xml:space="preserve">When inspecting this requirement, the inspector(s) should review the licensee’s procedures, records, and practices to confirm that the licensee implements and maintains a personnel information management system to protect </w:t>
      </w:r>
      <w:r w:rsidR="006C25B7" w:rsidRPr="00981CC9">
        <w:rPr>
          <w:rFonts w:cs="Arial"/>
        </w:rPr>
        <w:t>sensitive personal information</w:t>
      </w:r>
      <w:r w:rsidRPr="00981CC9">
        <w:rPr>
          <w:rFonts w:cs="Arial"/>
        </w:rPr>
        <w:t>.</w:t>
      </w:r>
      <w:r w:rsidR="003408DF" w:rsidRPr="00981CC9">
        <w:rPr>
          <w:rFonts w:cs="Arial"/>
        </w:rPr>
        <w:t xml:space="preserve"> </w:t>
      </w:r>
      <w:r w:rsidRPr="00981CC9">
        <w:rPr>
          <w:rFonts w:cs="Arial"/>
        </w:rPr>
        <w:t xml:space="preserve">Additionally, and where applicable, this includes the licensee obtaining a release (consent) form from non-citizens prior to querying the Department of Homeland </w:t>
      </w:r>
      <w:r w:rsidRPr="00981CC9">
        <w:rPr>
          <w:rFonts w:cs="Arial"/>
        </w:rPr>
        <w:lastRenderedPageBreak/>
        <w:t>Security Systematic Alien Verification for Entitlement (DHS-SAVE) database.</w:t>
      </w:r>
      <w:r w:rsidR="003408DF" w:rsidRPr="00981CC9">
        <w:rPr>
          <w:rFonts w:cs="Arial"/>
        </w:rPr>
        <w:t xml:space="preserve"> </w:t>
      </w:r>
      <w:r w:rsidRPr="00981CC9">
        <w:rPr>
          <w:rFonts w:cs="Arial"/>
        </w:rPr>
        <w:t>This is applicable to unescorted and escorted access if the licensee is or has used the DHS</w:t>
      </w:r>
      <w:r w:rsidR="00861042" w:rsidRPr="00981CC9">
        <w:rPr>
          <w:rFonts w:cs="Arial"/>
        </w:rPr>
        <w:noBreakHyphen/>
      </w:r>
      <w:r w:rsidRPr="00981CC9">
        <w:rPr>
          <w:rFonts w:cs="Arial"/>
        </w:rPr>
        <w:t>SAVE database.</w:t>
      </w:r>
    </w:p>
    <w:p w14:paraId="7EF84A8F" w14:textId="3AA86042" w:rsidR="00141B97" w:rsidRPr="00981CC9" w:rsidRDefault="00141B97" w:rsidP="000B75EC">
      <w:pPr>
        <w:pStyle w:val="BodyText"/>
        <w:numPr>
          <w:ilvl w:val="0"/>
          <w:numId w:val="7"/>
        </w:numPr>
      </w:pPr>
      <w:r w:rsidRPr="00981CC9">
        <w:t>Inspectors should also note that the DHS-SAVE database is administered by the United States Citizenship and Immigration Services (USCIS) of the DHS.</w:t>
      </w:r>
      <w:r w:rsidR="003408DF" w:rsidRPr="00981CC9">
        <w:t xml:space="preserve"> </w:t>
      </w:r>
      <w:r w:rsidRPr="00981CC9">
        <w:t xml:space="preserve">The NRC has </w:t>
      </w:r>
      <w:proofErr w:type="gramStart"/>
      <w:r w:rsidRPr="00981CC9">
        <w:t>entered into</w:t>
      </w:r>
      <w:proofErr w:type="gramEnd"/>
      <w:r w:rsidRPr="00981CC9">
        <w:t xml:space="preserve"> a Memorandum of Understanding with USCIS for the use of the DHS</w:t>
      </w:r>
      <w:r w:rsidRPr="00981CC9">
        <w:noBreakHyphen/>
        <w:t>SAVE database by its licensees.</w:t>
      </w:r>
      <w:r w:rsidR="003408DF" w:rsidRPr="00981CC9">
        <w:t xml:space="preserve"> </w:t>
      </w:r>
      <w:r w:rsidRPr="00981CC9">
        <w:t>The SAVE database enables NRC licensees, opting to use DHS</w:t>
      </w:r>
      <w:r w:rsidRPr="00981CC9">
        <w:noBreakHyphen/>
        <w:t>SAVE, to verify the legal status of non-citizens seeking access to NRC-licensed facilities.</w:t>
      </w:r>
      <w:r w:rsidR="003408DF" w:rsidRPr="00981CC9">
        <w:t xml:space="preserve"> </w:t>
      </w:r>
      <w:r w:rsidRPr="00981CC9">
        <w:t xml:space="preserve">The NRC Security Order, AA, Enclosures 3 &amp; 4, January 7, 2003, recommended the use of a </w:t>
      </w:r>
      <w:r w:rsidR="00861042" w:rsidRPr="00981CC9">
        <w:t>federal</w:t>
      </w:r>
      <w:r w:rsidRPr="00981CC9">
        <w:t xml:space="preserve"> database to verify the immigration status of non</w:t>
      </w:r>
      <w:r w:rsidR="002808E3" w:rsidRPr="00981CC9">
        <w:noBreakHyphen/>
      </w:r>
      <w:r w:rsidRPr="00981CC9">
        <w:t>citizens accessing the PA of nuclear power plants.</w:t>
      </w:r>
      <w:r w:rsidR="003408DF" w:rsidRPr="00981CC9">
        <w:t xml:space="preserve"> </w:t>
      </w:r>
      <w:r w:rsidRPr="00981CC9">
        <w:t>The DHS-SAVE database fulfills this recommendation.</w:t>
      </w:r>
    </w:p>
    <w:p w14:paraId="47ADDA27" w14:textId="7EA35866" w:rsidR="00141B97" w:rsidRPr="00A24C7E" w:rsidRDefault="00141B97" w:rsidP="000B75EC">
      <w:pPr>
        <w:pStyle w:val="BodyText"/>
        <w:numPr>
          <w:ilvl w:val="0"/>
          <w:numId w:val="7"/>
        </w:numPr>
      </w:pPr>
      <w:r w:rsidRPr="00A24C7E">
        <w:t>Verify that the licensee’s information management system protects information stored or transmitted in electronic format.</w:t>
      </w:r>
      <w:r w:rsidR="003408DF" w:rsidRPr="00A24C7E">
        <w:t xml:space="preserve"> </w:t>
      </w:r>
      <w:r w:rsidRPr="00A24C7E">
        <w:t>(10 CFR 73.56(m))</w:t>
      </w:r>
    </w:p>
    <w:p w14:paraId="0181B233" w14:textId="1C7910D7" w:rsidR="00141B97" w:rsidRPr="00981CC9" w:rsidRDefault="00214A24" w:rsidP="00214A24">
      <w:pPr>
        <w:pStyle w:val="SpecificGuidance"/>
        <w:rPr>
          <w:rFonts w:cs="Arial"/>
        </w:rPr>
      </w:pPr>
      <w:r>
        <w:t>Specific Guidance</w:t>
      </w:r>
    </w:p>
    <w:p w14:paraId="35242200" w14:textId="3444ED6A" w:rsidR="00141B97" w:rsidRPr="00981CC9" w:rsidRDefault="00141B97" w:rsidP="00A927F6">
      <w:pPr>
        <w:pStyle w:val="BodyText3"/>
        <w:rPr>
          <w:rFonts w:cs="Arial"/>
        </w:rPr>
      </w:pPr>
      <w:r w:rsidRPr="00981CC9">
        <w:rPr>
          <w:rFonts w:cs="Arial"/>
        </w:rPr>
        <w:t>No inspection guidance.</w:t>
      </w:r>
    </w:p>
    <w:p w14:paraId="1B55B2FA" w14:textId="4B2530B5" w:rsidR="00141B97" w:rsidRPr="00A24C7E" w:rsidRDefault="00141B97" w:rsidP="000B75EC">
      <w:pPr>
        <w:pStyle w:val="BodyText"/>
        <w:numPr>
          <w:ilvl w:val="0"/>
          <w:numId w:val="7"/>
        </w:numPr>
      </w:pPr>
      <w:r w:rsidRPr="00A24C7E">
        <w:t>Verify that the licensee’s information management system prohibits unauthorized access to the information and prohibits modification of the data without proper authorization.</w:t>
      </w:r>
      <w:r w:rsidR="003408DF" w:rsidRPr="00A24C7E">
        <w:t xml:space="preserve"> </w:t>
      </w:r>
      <w:r w:rsidRPr="00A24C7E">
        <w:t>(10 CFR 73.56(m))</w:t>
      </w:r>
    </w:p>
    <w:p w14:paraId="7BEEE359" w14:textId="550B2892" w:rsidR="00141B97" w:rsidRPr="00981CC9" w:rsidRDefault="00214A24" w:rsidP="00214A24">
      <w:pPr>
        <w:pStyle w:val="SpecificGuidance"/>
        <w:rPr>
          <w:rFonts w:cs="Arial"/>
        </w:rPr>
      </w:pPr>
      <w:r>
        <w:t>Specific Guidance</w:t>
      </w:r>
    </w:p>
    <w:p w14:paraId="5B8F9A9C" w14:textId="3B407E95" w:rsidR="00695F69" w:rsidRPr="00981CC9" w:rsidRDefault="00141B97" w:rsidP="00A927F6">
      <w:pPr>
        <w:pStyle w:val="BodyText3"/>
        <w:rPr>
          <w:rFonts w:cs="Arial"/>
        </w:rPr>
      </w:pPr>
      <w:r w:rsidRPr="00981CC9">
        <w:rPr>
          <w:rFonts w:cs="Arial"/>
        </w:rPr>
        <w:t>No inspection guidance.</w:t>
      </w:r>
    </w:p>
    <w:p w14:paraId="2984EAAA" w14:textId="2575C9CA" w:rsidR="006A6253" w:rsidRPr="00981CC9" w:rsidRDefault="0027131F" w:rsidP="00A927F6">
      <w:pPr>
        <w:pStyle w:val="Heading2"/>
        <w:rPr>
          <w:rFonts w:cs="Arial"/>
        </w:rPr>
      </w:pPr>
      <w:r w:rsidRPr="00981CC9">
        <w:rPr>
          <w:rFonts w:cs="Arial"/>
        </w:rPr>
        <w:t>02.06</w:t>
      </w:r>
      <w:r w:rsidR="006A6253" w:rsidRPr="00981CC9">
        <w:rPr>
          <w:rFonts w:cs="Arial"/>
        </w:rPr>
        <w:tab/>
      </w:r>
      <w:r w:rsidR="006A6253" w:rsidRPr="00981CC9">
        <w:rPr>
          <w:rFonts w:cs="Arial"/>
          <w:u w:val="single"/>
        </w:rPr>
        <w:t>Reviews</w:t>
      </w:r>
      <w:r w:rsidR="006A6253" w:rsidRPr="00981CC9">
        <w:rPr>
          <w:rFonts w:cs="Arial"/>
        </w:rPr>
        <w:t>.</w:t>
      </w:r>
    </w:p>
    <w:p w14:paraId="14CFAB44" w14:textId="666A51B3" w:rsidR="00423D52" w:rsidRPr="00A24C7E" w:rsidRDefault="00423D52" w:rsidP="00A927F6">
      <w:pPr>
        <w:pStyle w:val="BodyText3"/>
        <w:rPr>
          <w:rFonts w:cs="Arial"/>
          <w:bCs/>
        </w:rPr>
      </w:pPr>
      <w:r w:rsidRPr="00A24C7E">
        <w:rPr>
          <w:rFonts w:cs="Arial"/>
          <w:bCs/>
          <w:u w:val="single"/>
        </w:rPr>
        <w:t>Events and Logs</w:t>
      </w:r>
      <w:r w:rsidRPr="00A24C7E">
        <w:rPr>
          <w:rFonts w:cs="Arial"/>
          <w:bCs/>
        </w:rPr>
        <w:t>. Review and evaluate the licensee’s physical security event log for the previous 12 months, or since the last inspection</w:t>
      </w:r>
      <w:ins w:id="18" w:author="Author">
        <w:r w:rsidRPr="00A24C7E">
          <w:rPr>
            <w:rFonts w:cs="Arial"/>
            <w:bCs/>
          </w:rPr>
          <w:t>, for events associated with</w:t>
        </w:r>
      </w:ins>
      <w:r w:rsidRPr="00A24C7E">
        <w:rPr>
          <w:rFonts w:cs="Arial"/>
          <w:bCs/>
        </w:rPr>
        <w:t xml:space="preserve"> the </w:t>
      </w:r>
      <w:ins w:id="19" w:author="Author">
        <w:r w:rsidRPr="00A24C7E">
          <w:rPr>
            <w:rFonts w:cs="Arial"/>
            <w:bCs/>
          </w:rPr>
          <w:t xml:space="preserve">licensees </w:t>
        </w:r>
      </w:ins>
      <w:r w:rsidRPr="00A24C7E">
        <w:rPr>
          <w:rFonts w:cs="Arial"/>
          <w:bCs/>
        </w:rPr>
        <w:t>AA program and follow</w:t>
      </w:r>
      <w:r w:rsidR="00E71999" w:rsidRPr="00A24C7E">
        <w:rPr>
          <w:rFonts w:cs="Arial"/>
          <w:bCs/>
        </w:rPr>
        <w:noBreakHyphen/>
      </w:r>
      <w:r w:rsidRPr="00A24C7E">
        <w:rPr>
          <w:rFonts w:cs="Arial"/>
          <w:bCs/>
        </w:rPr>
        <w:t xml:space="preserve">up, if appropriate. </w:t>
      </w:r>
      <w:ins w:id="20" w:author="Author">
        <w:r w:rsidRPr="00A24C7E">
          <w:rPr>
            <w:rFonts w:cs="Arial"/>
            <w:bCs/>
          </w:rPr>
          <w:t>In conjunction with IP 71153, “Follow up of Events and Notices of Enforcement Discretion,” review any written follow</w:t>
        </w:r>
        <w:r w:rsidR="005D7406" w:rsidRPr="00A24C7E">
          <w:rPr>
            <w:rFonts w:cs="Arial"/>
            <w:bCs/>
          </w:rPr>
          <w:noBreakHyphen/>
        </w:r>
        <w:r w:rsidRPr="00A24C7E">
          <w:rPr>
            <w:rFonts w:cs="Arial"/>
            <w:bCs/>
          </w:rPr>
          <w:t>up reports of physical security events associated with the licensees AA program.</w:t>
        </w:r>
      </w:ins>
      <w:r w:rsidRPr="00A24C7E">
        <w:rPr>
          <w:rFonts w:cs="Arial"/>
          <w:bCs/>
        </w:rPr>
        <w:t xml:space="preserve"> (10 CFR 73.55(b)(10</w:t>
      </w:r>
      <w:ins w:id="21" w:author="Author">
        <w:r w:rsidRPr="00A24C7E">
          <w:rPr>
            <w:rFonts w:cs="Arial"/>
            <w:bCs/>
          </w:rPr>
          <w:t>),</w:t>
        </w:r>
      </w:ins>
      <w:r w:rsidRPr="00A24C7E">
        <w:rPr>
          <w:rFonts w:cs="Arial"/>
          <w:bCs/>
        </w:rPr>
        <w:t>10 CFR 73.</w:t>
      </w:r>
      <w:ins w:id="22" w:author="Author">
        <w:r w:rsidRPr="00A24C7E">
          <w:rPr>
            <w:rFonts w:cs="Arial"/>
            <w:bCs/>
          </w:rPr>
          <w:t>1205, 10 CFR 73.1210))</w:t>
        </w:r>
      </w:ins>
    </w:p>
    <w:p w14:paraId="15F3289A" w14:textId="751CC25E" w:rsidR="00423D52" w:rsidRPr="00A24C7E" w:rsidRDefault="00423D52" w:rsidP="00A927F6">
      <w:pPr>
        <w:pStyle w:val="BodyText3"/>
        <w:rPr>
          <w:rFonts w:cs="Arial"/>
          <w:bCs/>
        </w:rPr>
      </w:pPr>
      <w:r w:rsidRPr="00A24C7E">
        <w:rPr>
          <w:rFonts w:cs="Arial"/>
          <w:bCs/>
          <w:u w:val="single"/>
        </w:rPr>
        <w:t>Security Program Reviews</w:t>
      </w:r>
      <w:r w:rsidRPr="00A24C7E">
        <w:rPr>
          <w:rFonts w:cs="Arial"/>
          <w:bCs/>
        </w:rPr>
        <w:t xml:space="preserve">. Verify that the licensee </w:t>
      </w:r>
      <w:ins w:id="23" w:author="Author">
        <w:r w:rsidRPr="00A24C7E">
          <w:rPr>
            <w:rFonts w:cs="Arial"/>
            <w:bCs/>
          </w:rPr>
          <w:t>is conducting</w:t>
        </w:r>
      </w:ins>
      <w:r w:rsidRPr="00A24C7E">
        <w:rPr>
          <w:rFonts w:cs="Arial"/>
          <w:bCs/>
        </w:rPr>
        <w:t xml:space="preserve"> security program reviews in accordance with 10 CFR 73.55(m) and that the licensee’s AA program is included in </w:t>
      </w:r>
      <w:ins w:id="24" w:author="Author">
        <w:r w:rsidRPr="00A24C7E">
          <w:rPr>
            <w:rFonts w:cs="Arial"/>
            <w:bCs/>
          </w:rPr>
          <w:t>the</w:t>
        </w:r>
      </w:ins>
      <w:r w:rsidRPr="00A24C7E">
        <w:rPr>
          <w:rFonts w:cs="Arial"/>
          <w:bCs/>
        </w:rPr>
        <w:t xml:space="preserve"> review</w:t>
      </w:r>
      <w:ins w:id="25" w:author="Author">
        <w:r w:rsidRPr="00A24C7E">
          <w:rPr>
            <w:rFonts w:cs="Arial"/>
            <w:bCs/>
          </w:rPr>
          <w:t>,</w:t>
        </w:r>
      </w:ins>
      <w:r w:rsidRPr="00A24C7E">
        <w:rPr>
          <w:rFonts w:cs="Arial"/>
          <w:bCs/>
        </w:rPr>
        <w:t xml:space="preserve"> as required by the regulation. (10 CFR 73.55(m</w:t>
      </w:r>
      <w:ins w:id="26" w:author="Author">
        <w:r w:rsidRPr="00A24C7E">
          <w:rPr>
            <w:rFonts w:cs="Arial"/>
            <w:bCs/>
          </w:rPr>
          <w:t>))</w:t>
        </w:r>
      </w:ins>
    </w:p>
    <w:p w14:paraId="5F2FB2DF" w14:textId="63DABD9B" w:rsidR="00423D52" w:rsidRPr="00A24C7E" w:rsidRDefault="00423D52" w:rsidP="00A927F6">
      <w:pPr>
        <w:pStyle w:val="BodyText3"/>
        <w:rPr>
          <w:rFonts w:cs="Arial"/>
          <w:bCs/>
        </w:rPr>
      </w:pPr>
      <w:r w:rsidRPr="00A24C7E">
        <w:rPr>
          <w:rFonts w:cs="Arial"/>
          <w:bCs/>
          <w:u w:val="single"/>
        </w:rPr>
        <w:t>Identification and Resolution of Problems</w:t>
      </w:r>
      <w:r w:rsidRPr="00A24C7E">
        <w:rPr>
          <w:rFonts w:cs="Arial"/>
          <w:bCs/>
        </w:rPr>
        <w:t xml:space="preserve">. Verify that the licensee </w:t>
      </w:r>
      <w:ins w:id="27" w:author="Author">
        <w:r w:rsidRPr="00A24C7E">
          <w:rPr>
            <w:rFonts w:cs="Arial"/>
            <w:bCs/>
          </w:rPr>
          <w:t>is identifying issues related to</w:t>
        </w:r>
      </w:ins>
      <w:r w:rsidRPr="00A24C7E">
        <w:rPr>
          <w:rFonts w:cs="Arial"/>
          <w:bCs/>
        </w:rPr>
        <w:t xml:space="preserve"> the AA program at an appropriate threshold and </w:t>
      </w:r>
      <w:ins w:id="28" w:author="Author">
        <w:r w:rsidRPr="00A24C7E">
          <w:rPr>
            <w:rFonts w:cs="Arial"/>
            <w:bCs/>
          </w:rPr>
          <w:t>entering them</w:t>
        </w:r>
      </w:ins>
      <w:r w:rsidRPr="00A24C7E">
        <w:rPr>
          <w:rFonts w:cs="Arial"/>
          <w:bCs/>
        </w:rPr>
        <w:t xml:space="preserve"> in the </w:t>
      </w:r>
      <w:ins w:id="29" w:author="Author">
        <w:r w:rsidRPr="00A24C7E">
          <w:rPr>
            <w:rFonts w:cs="Arial"/>
            <w:bCs/>
          </w:rPr>
          <w:t>licensee’s problem identification and resolution</w:t>
        </w:r>
      </w:ins>
      <w:r w:rsidRPr="00A24C7E">
        <w:rPr>
          <w:rFonts w:cs="Arial"/>
          <w:bCs/>
        </w:rPr>
        <w:t xml:space="preserve"> program. Verify that the licensee has appropriately resolved the </w:t>
      </w:r>
      <w:ins w:id="30" w:author="Author">
        <w:r w:rsidRPr="00A24C7E">
          <w:rPr>
            <w:rFonts w:cs="Arial"/>
            <w:bCs/>
          </w:rPr>
          <w:t>issues regarding</w:t>
        </w:r>
      </w:ins>
      <w:r w:rsidRPr="00A24C7E">
        <w:rPr>
          <w:rFonts w:cs="Arial"/>
          <w:bCs/>
        </w:rPr>
        <w:t xml:space="preserve"> regulatory </w:t>
      </w:r>
      <w:ins w:id="31" w:author="Author">
        <w:r w:rsidRPr="00A24C7E">
          <w:rPr>
            <w:rFonts w:cs="Arial"/>
            <w:bCs/>
          </w:rPr>
          <w:t>requirements</w:t>
        </w:r>
      </w:ins>
      <w:r w:rsidRPr="00A24C7E">
        <w:rPr>
          <w:rFonts w:cs="Arial"/>
          <w:bCs/>
        </w:rPr>
        <w:t xml:space="preserve"> for a selected sample of problems </w:t>
      </w:r>
      <w:ins w:id="32" w:author="Author">
        <w:r w:rsidRPr="00A24C7E">
          <w:rPr>
            <w:rFonts w:cs="Arial"/>
            <w:bCs/>
          </w:rPr>
          <w:t>associated with the AA program.</w:t>
        </w:r>
      </w:ins>
      <w:r w:rsidRPr="00A24C7E">
        <w:rPr>
          <w:rFonts w:cs="Arial"/>
          <w:bCs/>
        </w:rPr>
        <w:t xml:space="preserve"> (10 CFR 73.55(b)(10))</w:t>
      </w:r>
    </w:p>
    <w:p w14:paraId="1AAEAA56" w14:textId="7A2272DA" w:rsidR="00423D52" w:rsidRPr="00981CC9" w:rsidRDefault="00214A24" w:rsidP="00214A24">
      <w:pPr>
        <w:pStyle w:val="SpecificGuidance"/>
        <w:rPr>
          <w:rFonts w:cs="Arial"/>
        </w:rPr>
      </w:pPr>
      <w:r>
        <w:lastRenderedPageBreak/>
        <w:t>Specific Guidance</w:t>
      </w:r>
    </w:p>
    <w:p w14:paraId="7BC7E33D" w14:textId="5633EFB0" w:rsidR="00423D52" w:rsidRPr="00981CC9" w:rsidRDefault="00423D52" w:rsidP="00A24CA8">
      <w:pPr>
        <w:pStyle w:val="BodyText3"/>
        <w:keepLines/>
        <w:rPr>
          <w:rFonts w:cs="Arial"/>
        </w:rPr>
      </w:pPr>
      <w:ins w:id="33" w:author="Author">
        <w:r w:rsidRPr="00981CC9">
          <w:rPr>
            <w:rFonts w:cs="Arial"/>
          </w:rPr>
          <w:t>Before the inspection, the inspector</w:t>
        </w:r>
        <w:r w:rsidR="007B312B" w:rsidRPr="00981CC9">
          <w:rPr>
            <w:rFonts w:cs="Arial"/>
          </w:rPr>
          <w:t>(s)</w:t>
        </w:r>
        <w:r w:rsidRPr="00981CC9">
          <w:rPr>
            <w:rFonts w:cs="Arial"/>
          </w:rPr>
          <w:t xml:space="preserve"> should determine if a Security Event Report (SER), in accordance with 10 CFR 73.1205</w:t>
        </w:r>
        <w:r w:rsidR="007B312B" w:rsidRPr="00981CC9">
          <w:rPr>
            <w:rFonts w:cs="Arial"/>
          </w:rPr>
          <w:t>,</w:t>
        </w:r>
        <w:r w:rsidRPr="00981CC9">
          <w:rPr>
            <w:rFonts w:cs="Arial"/>
          </w:rPr>
          <w:t xml:space="preserve"> has been submitted to the NRC by the licensee. Closeout of SERs is performed under Section 03.02 of IP 71153; however, assess if additional follow</w:t>
        </w:r>
        <w:r w:rsidR="007B312B" w:rsidRPr="00981CC9">
          <w:rPr>
            <w:rFonts w:cs="Arial"/>
          </w:rPr>
          <w:noBreakHyphen/>
        </w:r>
        <w:r w:rsidRPr="00981CC9">
          <w:rPr>
            <w:rFonts w:cs="Arial"/>
          </w:rPr>
          <w:t>up under this IP is warranted for the conditions or corrective actions associated with the SER.</w:t>
        </w:r>
      </w:ins>
    </w:p>
    <w:p w14:paraId="58936CB9" w14:textId="3B028C93" w:rsidR="00423D52" w:rsidRPr="00981CC9" w:rsidRDefault="00423D52" w:rsidP="00A927F6">
      <w:pPr>
        <w:pStyle w:val="BodyText3"/>
        <w:rPr>
          <w:rFonts w:cs="Arial"/>
        </w:rPr>
      </w:pPr>
      <w:r w:rsidRPr="00A927F6">
        <w:t>The</w:t>
      </w:r>
      <w:r w:rsidRPr="00981CC9">
        <w:rPr>
          <w:rFonts w:cs="Arial"/>
        </w:rPr>
        <w:t xml:space="preserve"> inspector(s) should review </w:t>
      </w:r>
      <w:ins w:id="34" w:author="Author">
        <w:r w:rsidRPr="00981CC9">
          <w:rPr>
            <w:rFonts w:cs="Arial"/>
          </w:rPr>
          <w:t>and evaluate licensee physical security event</w:t>
        </w:r>
      </w:ins>
      <w:r w:rsidRPr="00981CC9">
        <w:rPr>
          <w:rFonts w:cs="Arial"/>
        </w:rPr>
        <w:t xml:space="preserve"> log entries </w:t>
      </w:r>
      <w:ins w:id="35" w:author="Author">
        <w:r w:rsidRPr="00981CC9">
          <w:rPr>
            <w:rFonts w:cs="Arial"/>
          </w:rPr>
          <w:t>documented in accordance with 10 CFR 73.1210, since at least the last inspection, that are associated with the</w:t>
        </w:r>
      </w:ins>
      <w:r w:rsidRPr="00981CC9">
        <w:rPr>
          <w:rFonts w:cs="Arial"/>
        </w:rPr>
        <w:t xml:space="preserve"> AA program. </w:t>
      </w:r>
      <w:ins w:id="36" w:author="Author">
        <w:r w:rsidRPr="00981CC9">
          <w:rPr>
            <w:rFonts w:cs="Arial"/>
          </w:rPr>
          <w:t>If discrepancies or deficiencies are identified during this review, the</w:t>
        </w:r>
      </w:ins>
      <w:r w:rsidRPr="00981CC9">
        <w:rPr>
          <w:rFonts w:cs="Arial"/>
        </w:rPr>
        <w:t xml:space="preserve"> inspector(s) should follow</w:t>
      </w:r>
      <w:r w:rsidR="00FD4BAF" w:rsidRPr="00981CC9">
        <w:rPr>
          <w:rFonts w:cs="Arial"/>
        </w:rPr>
        <w:noBreakHyphen/>
      </w:r>
      <w:r w:rsidRPr="00981CC9">
        <w:rPr>
          <w:rFonts w:cs="Arial"/>
        </w:rPr>
        <w:t>up, as necessary.</w:t>
      </w:r>
    </w:p>
    <w:p w14:paraId="787B0A1A" w14:textId="4CF9F6EA" w:rsidR="00423D52" w:rsidRPr="00981CC9" w:rsidRDefault="00423D52" w:rsidP="00A927F6">
      <w:pPr>
        <w:pStyle w:val="BodyText3"/>
        <w:rPr>
          <w:rFonts w:cs="Arial"/>
        </w:rPr>
      </w:pPr>
      <w:r w:rsidRPr="00981CC9">
        <w:rPr>
          <w:rFonts w:cs="Arial"/>
        </w:rPr>
        <w:t>The inspector(s) should review the documented results of the security program reviews or audits performed by the licensee to ensure the continued effectiveness of its AA program. The inspector(s) should ensure that the reviews have been conducted in accordance with the requirements of 10</w:t>
      </w:r>
      <w:r w:rsidRPr="00981CC9">
        <w:rPr>
          <w:rFonts w:cs="Arial"/>
          <w:color w:val="000000"/>
        </w:rPr>
        <w:t> </w:t>
      </w:r>
      <w:r w:rsidRPr="00981CC9">
        <w:rPr>
          <w:rFonts w:cs="Arial"/>
        </w:rPr>
        <w:t>CFR</w:t>
      </w:r>
      <w:r w:rsidRPr="00981CC9">
        <w:rPr>
          <w:rFonts w:cs="Arial"/>
          <w:color w:val="000000"/>
        </w:rPr>
        <w:t> </w:t>
      </w:r>
      <w:r w:rsidRPr="00981CC9">
        <w:rPr>
          <w:rFonts w:cs="Arial"/>
        </w:rPr>
        <w:t>73.55(m). The inspector(s) should also request that the licensee provide a copy of the report that was developed and provided to licensee management for review. The inspector(s) should review the report to identify any findings that were identified via the review or audit to ensure the findings were entered in the licensee’s corrective action program.</w:t>
      </w:r>
    </w:p>
    <w:p w14:paraId="2ECE200E" w14:textId="50C3144E" w:rsidR="009966D7" w:rsidRPr="00981CC9" w:rsidRDefault="00423D52" w:rsidP="00A927F6">
      <w:pPr>
        <w:pStyle w:val="BodyText3"/>
        <w:rPr>
          <w:rFonts w:cs="Arial"/>
        </w:rPr>
      </w:pPr>
      <w:ins w:id="37" w:author="Author">
        <w:r w:rsidRPr="00981CC9">
          <w:rPr>
            <w:rFonts w:cs="Arial"/>
          </w:rPr>
          <w:t>The inspector(s) should review a sample of entries in the licensee’s Problem Identification and Resolution program associated with the AA program. The intent of this review is to verify that the licensee is identifying deficiencies at the appropriate threshold, tracking deficiencies for trending, and correcting deficiencies commensurate with their security significance. Inspectors can follow</w:t>
        </w:r>
      </w:ins>
      <w:r w:rsidR="00A24CA8">
        <w:rPr>
          <w:rFonts w:cs="Arial"/>
        </w:rPr>
        <w:t xml:space="preserve"> </w:t>
      </w:r>
      <w:ins w:id="38" w:author="Author">
        <w:r w:rsidRPr="00981CC9">
          <w:rPr>
            <w:rFonts w:cs="Arial"/>
          </w:rPr>
          <w:t>up on select samples</w:t>
        </w:r>
        <w:r w:rsidR="00ED54FD" w:rsidRPr="00981CC9">
          <w:rPr>
            <w:rFonts w:cs="Arial"/>
          </w:rPr>
          <w:t>,</w:t>
        </w:r>
        <w:r w:rsidRPr="00981CC9">
          <w:rPr>
            <w:rFonts w:cs="Arial"/>
          </w:rPr>
          <w:t xml:space="preserve"> in accordance with this procedure</w:t>
        </w:r>
        <w:r w:rsidR="00ED54FD" w:rsidRPr="00981CC9">
          <w:rPr>
            <w:rFonts w:cs="Arial"/>
          </w:rPr>
          <w:t>,</w:t>
        </w:r>
        <w:r w:rsidRPr="00981CC9">
          <w:rPr>
            <w:rFonts w:cs="Arial"/>
          </w:rPr>
          <w:t xml:space="preserve"> to ensure corrective actions are commensurate with the significance of the issue. Refer to IP 71152, “Problem Identification and Resolution</w:t>
        </w:r>
        <w:r w:rsidR="000B75EC">
          <w:rPr>
            <w:rFonts w:cs="Arial"/>
          </w:rPr>
          <w:t xml:space="preserve"> (PI&amp;R)</w:t>
        </w:r>
        <w:r w:rsidRPr="00981CC9">
          <w:rPr>
            <w:rFonts w:cs="Arial"/>
          </w:rPr>
          <w:t>,” Section 03.01</w:t>
        </w:r>
        <w:r w:rsidR="00ED54FD" w:rsidRPr="00981CC9">
          <w:rPr>
            <w:rFonts w:cs="Arial"/>
          </w:rPr>
          <w:t>,</w:t>
        </w:r>
        <w:r w:rsidRPr="00981CC9">
          <w:rPr>
            <w:rFonts w:cs="Arial"/>
          </w:rPr>
          <w:t xml:space="preserve"> for additional guidance.</w:t>
        </w:r>
      </w:ins>
    </w:p>
    <w:p w14:paraId="75CA96B7" w14:textId="6ED3C0CE" w:rsidR="00367812" w:rsidRPr="00F8315E" w:rsidRDefault="00367812" w:rsidP="00A927F6">
      <w:pPr>
        <w:pStyle w:val="Heading1"/>
      </w:pPr>
      <w:r w:rsidRPr="00F8315E">
        <w:t>81000.01-03</w:t>
      </w:r>
      <w:r w:rsidRPr="00F8315E">
        <w:tab/>
        <w:t>RESOURCE ESTIMATE</w:t>
      </w:r>
    </w:p>
    <w:p w14:paraId="6C9E307F" w14:textId="5B17C878" w:rsidR="00367812" w:rsidRPr="00981CC9" w:rsidRDefault="00367812" w:rsidP="00A927F6">
      <w:pPr>
        <w:pStyle w:val="BodyText"/>
        <w:rPr>
          <w:color w:val="000000"/>
        </w:rPr>
      </w:pPr>
      <w:r w:rsidRPr="00981CC9">
        <w:rPr>
          <w:color w:val="000000"/>
        </w:rPr>
        <w:t>The resource estimate for this inspection procedure is approximately 32</w:t>
      </w:r>
      <w:r w:rsidR="002D72B0" w:rsidRPr="00981CC9">
        <w:rPr>
          <w:color w:val="000000"/>
        </w:rPr>
        <w:t> </w:t>
      </w:r>
      <w:r w:rsidRPr="00981CC9">
        <w:rPr>
          <w:color w:val="000000"/>
        </w:rPr>
        <w:t>hours of direct onsite inspection.</w:t>
      </w:r>
      <w:r w:rsidR="003408DF" w:rsidRPr="00981CC9">
        <w:rPr>
          <w:color w:val="000000"/>
        </w:rPr>
        <w:t xml:space="preserve"> </w:t>
      </w:r>
      <w:r w:rsidRPr="00981CC9">
        <w:rPr>
          <w:color w:val="000000"/>
        </w:rPr>
        <w:t xml:space="preserve">The sample size for this procedure is </w:t>
      </w:r>
      <w:r w:rsidR="00F646E3" w:rsidRPr="00981CC9">
        <w:rPr>
          <w:color w:val="000000"/>
        </w:rPr>
        <w:t>36</w:t>
      </w:r>
      <w:r w:rsidRPr="00981CC9">
        <w:rPr>
          <w:color w:val="000000"/>
        </w:rPr>
        <w:t>.</w:t>
      </w:r>
    </w:p>
    <w:p w14:paraId="150F9BB4" w14:textId="6E8408AF" w:rsidR="00367812" w:rsidRPr="00981CC9" w:rsidRDefault="00367812" w:rsidP="00A927F6">
      <w:pPr>
        <w:pStyle w:val="END"/>
      </w:pPr>
      <w:r w:rsidRPr="00981CC9">
        <w:t>END</w:t>
      </w:r>
    </w:p>
    <w:p w14:paraId="2F6D127F" w14:textId="5DCE342B" w:rsidR="008D4DBA" w:rsidRPr="00981CC9" w:rsidRDefault="00C2208C" w:rsidP="00F8315E">
      <w:pPr>
        <w:pStyle w:val="BodyText2"/>
      </w:pPr>
      <w:r>
        <w:rPr>
          <w:rFonts w:eastAsiaTheme="minorHAnsi"/>
        </w:rPr>
        <w:t>Attachment:</w:t>
      </w:r>
      <w:r>
        <w:rPr>
          <w:rFonts w:eastAsiaTheme="minorHAnsi"/>
        </w:rPr>
        <w:br/>
      </w:r>
      <w:r w:rsidR="00367812" w:rsidRPr="00286A99">
        <w:rPr>
          <w:rFonts w:eastAsiaTheme="minorHAnsi"/>
        </w:rPr>
        <w:t>Attachment</w:t>
      </w:r>
      <w:r w:rsidR="009F5B27" w:rsidRPr="00981CC9">
        <w:t> </w:t>
      </w:r>
      <w:r w:rsidR="00367812" w:rsidRPr="00981CC9">
        <w:t>1:</w:t>
      </w:r>
      <w:r w:rsidR="003408DF" w:rsidRPr="00981CC9">
        <w:t xml:space="preserve"> </w:t>
      </w:r>
      <w:r w:rsidR="00367812" w:rsidRPr="00981CC9">
        <w:t xml:space="preserve">Revision History for </w:t>
      </w:r>
      <w:r w:rsidR="00A20E40" w:rsidRPr="00981CC9">
        <w:rPr>
          <w:color w:val="000000"/>
        </w:rPr>
        <w:t>IP 81000.01</w:t>
      </w:r>
    </w:p>
    <w:p w14:paraId="502E63CD" w14:textId="35EBBAE1" w:rsidR="00134EDD" w:rsidRPr="00070625" w:rsidRDefault="00134EDD" w:rsidP="0070670F">
      <w:pPr>
        <w:pStyle w:val="BodyText"/>
        <w:sectPr w:rsidR="00134EDD" w:rsidRPr="00070625" w:rsidSect="006B321F">
          <w:headerReference w:type="even" r:id="rId10"/>
          <w:footerReference w:type="even" r:id="rId11"/>
          <w:footerReference w:type="default" r:id="rId12"/>
          <w:pgSz w:w="12240" w:h="15840" w:code="1"/>
          <w:pgMar w:top="1440" w:right="1440" w:bottom="1440" w:left="1440" w:header="720" w:footer="720" w:gutter="0"/>
          <w:cols w:space="720"/>
          <w:noEndnote/>
          <w:docGrid w:linePitch="326"/>
        </w:sectPr>
      </w:pPr>
    </w:p>
    <w:p w14:paraId="1EB78E1C" w14:textId="49EA4FF8" w:rsidR="00A01060" w:rsidRPr="00070625" w:rsidRDefault="00A01060" w:rsidP="00C2208C">
      <w:pPr>
        <w:pStyle w:val="attachmenttitle"/>
      </w:pPr>
      <w:r w:rsidRPr="00070625">
        <w:lastRenderedPageBreak/>
        <w:t>Attachment 1</w:t>
      </w:r>
      <w:r w:rsidR="00C2208C">
        <w:t xml:space="preserve">: </w:t>
      </w:r>
      <w:r w:rsidRPr="00070625">
        <w:t>Revision History for IP</w:t>
      </w:r>
      <w:bookmarkStart w:id="39" w:name="_Hlk532380864"/>
      <w:r w:rsidR="002D72B0" w:rsidRPr="00070625">
        <w:t> </w:t>
      </w:r>
      <w:r w:rsidRPr="00070625">
        <w:t>81000.01</w:t>
      </w:r>
      <w:r w:rsidR="006874F7" w:rsidRPr="00070625">
        <w:t>, “Access Authorization”</w:t>
      </w:r>
      <w:bookmarkEnd w:id="39"/>
    </w:p>
    <w:tbl>
      <w:tblPr>
        <w:tblStyle w:val="IM"/>
        <w:tblW w:w="12960" w:type="dxa"/>
        <w:tblLayout w:type="fixed"/>
        <w:tblLook w:val="0000" w:firstRow="0" w:lastRow="0" w:firstColumn="0" w:lastColumn="0" w:noHBand="0" w:noVBand="0"/>
      </w:tblPr>
      <w:tblGrid>
        <w:gridCol w:w="1435"/>
        <w:gridCol w:w="1620"/>
        <w:gridCol w:w="5850"/>
        <w:gridCol w:w="1710"/>
        <w:gridCol w:w="2345"/>
      </w:tblGrid>
      <w:tr w:rsidR="003C4FA3" w:rsidRPr="00070625" w14:paraId="1233C306" w14:textId="77777777" w:rsidTr="00210AD6">
        <w:trPr>
          <w:trHeight w:val="144"/>
        </w:trPr>
        <w:tc>
          <w:tcPr>
            <w:tcW w:w="1435" w:type="dxa"/>
          </w:tcPr>
          <w:p w14:paraId="0899E5B1" w14:textId="77777777" w:rsidR="00EE5705" w:rsidRPr="00070625" w:rsidRDefault="00EE5705" w:rsidP="000B75EC">
            <w:pPr>
              <w:pStyle w:val="BodyText-table"/>
            </w:pPr>
            <w:r w:rsidRPr="00070625">
              <w:t>Commitment Tracking Number</w:t>
            </w:r>
          </w:p>
        </w:tc>
        <w:tc>
          <w:tcPr>
            <w:tcW w:w="1620" w:type="dxa"/>
          </w:tcPr>
          <w:p w14:paraId="130D7725" w14:textId="6029AEF9" w:rsidR="00EE5705" w:rsidRPr="00070625" w:rsidRDefault="00EE5705" w:rsidP="000B75EC">
            <w:pPr>
              <w:pStyle w:val="BodyText-table"/>
            </w:pPr>
            <w:r w:rsidRPr="00070625">
              <w:t>Accession N</w:t>
            </w:r>
            <w:r w:rsidR="00070625">
              <w:t>o.</w:t>
            </w:r>
          </w:p>
          <w:p w14:paraId="06A087A0" w14:textId="77777777" w:rsidR="00EE5705" w:rsidRPr="00070625" w:rsidRDefault="00EE5705" w:rsidP="000B75EC">
            <w:pPr>
              <w:pStyle w:val="BodyText-table"/>
            </w:pPr>
            <w:r w:rsidRPr="00070625">
              <w:t>Issue Date</w:t>
            </w:r>
          </w:p>
          <w:p w14:paraId="577FAA67" w14:textId="77777777" w:rsidR="00EE5705" w:rsidRPr="00070625" w:rsidRDefault="00EE5705" w:rsidP="000B75EC">
            <w:pPr>
              <w:pStyle w:val="BodyText-table"/>
            </w:pPr>
            <w:r w:rsidRPr="00070625">
              <w:t>Change Notice</w:t>
            </w:r>
          </w:p>
        </w:tc>
        <w:tc>
          <w:tcPr>
            <w:tcW w:w="5850" w:type="dxa"/>
          </w:tcPr>
          <w:p w14:paraId="57B90620" w14:textId="77777777" w:rsidR="00EE5705" w:rsidRPr="00070625" w:rsidRDefault="00EE5705" w:rsidP="000B75EC">
            <w:pPr>
              <w:pStyle w:val="BodyText-table"/>
            </w:pPr>
            <w:r w:rsidRPr="00070625">
              <w:t>Description of Change</w:t>
            </w:r>
          </w:p>
        </w:tc>
        <w:tc>
          <w:tcPr>
            <w:tcW w:w="1710" w:type="dxa"/>
          </w:tcPr>
          <w:p w14:paraId="702CCD8B" w14:textId="176DE694" w:rsidR="00EE5705" w:rsidRPr="00070625" w:rsidRDefault="00EE5705" w:rsidP="000B75EC">
            <w:pPr>
              <w:pStyle w:val="BodyText-table"/>
            </w:pPr>
            <w:r w:rsidRPr="00070625">
              <w:t>Description of Training</w:t>
            </w:r>
            <w:r w:rsidR="00070625">
              <w:t xml:space="preserve"> </w:t>
            </w:r>
            <w:r w:rsidRPr="00070625">
              <w:t>Required and Completion Date</w:t>
            </w:r>
          </w:p>
        </w:tc>
        <w:tc>
          <w:tcPr>
            <w:tcW w:w="2345" w:type="dxa"/>
          </w:tcPr>
          <w:p w14:paraId="01D63820" w14:textId="6BFBEE2E" w:rsidR="00EE5705" w:rsidRPr="00070625" w:rsidRDefault="00EE5705" w:rsidP="000B75EC">
            <w:pPr>
              <w:pStyle w:val="BodyText-table"/>
            </w:pPr>
            <w:r w:rsidRPr="00070625">
              <w:t>Comment Resolution and Closed Feedback Form Accession No. (Pre</w:t>
            </w:r>
            <w:r w:rsidRPr="00070625">
              <w:noBreakHyphen/>
              <w:t xml:space="preserve">Decisional, </w:t>
            </w:r>
            <w:proofErr w:type="gramStart"/>
            <w:r w:rsidRPr="00070625">
              <w:t>Non</w:t>
            </w:r>
            <w:proofErr w:type="gramEnd"/>
            <w:r w:rsidRPr="00070625">
              <w:noBreakHyphen/>
              <w:t>Public Information)</w:t>
            </w:r>
          </w:p>
        </w:tc>
      </w:tr>
      <w:tr w:rsidR="003C4FA3" w:rsidRPr="00070625" w14:paraId="2B6FB0BF" w14:textId="77777777" w:rsidTr="00210AD6">
        <w:trPr>
          <w:trHeight w:val="144"/>
        </w:trPr>
        <w:tc>
          <w:tcPr>
            <w:tcW w:w="1435" w:type="dxa"/>
          </w:tcPr>
          <w:p w14:paraId="66CD74C7" w14:textId="77777777" w:rsidR="00EE5705" w:rsidRPr="00070625" w:rsidRDefault="00EE5705" w:rsidP="000B75EC">
            <w:pPr>
              <w:pStyle w:val="BodyText-table"/>
            </w:pPr>
            <w:r w:rsidRPr="00070625">
              <w:t>N/A</w:t>
            </w:r>
          </w:p>
        </w:tc>
        <w:tc>
          <w:tcPr>
            <w:tcW w:w="1620" w:type="dxa"/>
          </w:tcPr>
          <w:p w14:paraId="7305DE97" w14:textId="77777777" w:rsidR="00EE5705" w:rsidRPr="00070625" w:rsidRDefault="00EE5705" w:rsidP="000B75EC">
            <w:pPr>
              <w:pStyle w:val="BodyText-table"/>
            </w:pPr>
            <w:r w:rsidRPr="00070625">
              <w:t>ML120900536</w:t>
            </w:r>
          </w:p>
          <w:p w14:paraId="43394110" w14:textId="3E333AAA" w:rsidR="00EE5705" w:rsidRPr="00070625" w:rsidRDefault="00EE5705" w:rsidP="000B75EC">
            <w:pPr>
              <w:pStyle w:val="BodyText-table"/>
            </w:pPr>
            <w:r w:rsidRPr="00070625">
              <w:t>09/07/12</w:t>
            </w:r>
          </w:p>
          <w:p w14:paraId="0681E68C" w14:textId="4E5E509E" w:rsidR="00EE5705" w:rsidRPr="00070625" w:rsidRDefault="00EE5705" w:rsidP="000B75EC">
            <w:pPr>
              <w:pStyle w:val="BodyText-table"/>
            </w:pPr>
            <w:r w:rsidRPr="00070625">
              <w:t>CN 12-020</w:t>
            </w:r>
          </w:p>
        </w:tc>
        <w:tc>
          <w:tcPr>
            <w:tcW w:w="5850" w:type="dxa"/>
          </w:tcPr>
          <w:p w14:paraId="40763345" w14:textId="13479478" w:rsidR="00EE5705" w:rsidRPr="00070625" w:rsidRDefault="00EE5705" w:rsidP="000B75EC">
            <w:pPr>
              <w:pStyle w:val="BodyText-table"/>
            </w:pPr>
            <w:r w:rsidRPr="00070625">
              <w:t>Researched commitments made in the last 4</w:t>
            </w:r>
            <w:r w:rsidR="005D5C05" w:rsidRPr="00070625">
              <w:t> </w:t>
            </w:r>
            <w:r w:rsidRPr="00070625">
              <w:t>years and found none.</w:t>
            </w:r>
            <w:r w:rsidR="003408DF" w:rsidRPr="00070625">
              <w:t xml:space="preserve"> </w:t>
            </w:r>
            <w:r w:rsidRPr="00070625">
              <w:t>IP developed to support security construction inspections under IMC 2200.</w:t>
            </w:r>
          </w:p>
        </w:tc>
        <w:tc>
          <w:tcPr>
            <w:tcW w:w="1710" w:type="dxa"/>
          </w:tcPr>
          <w:p w14:paraId="1199B091" w14:textId="34C48DFD" w:rsidR="00EE5705" w:rsidRPr="00070625" w:rsidRDefault="00EE5705" w:rsidP="000B75EC">
            <w:pPr>
              <w:pStyle w:val="BodyText-table"/>
            </w:pPr>
            <w:r w:rsidRPr="00070625">
              <w:t xml:space="preserve">Training </w:t>
            </w:r>
            <w:r w:rsidR="002C0092" w:rsidRPr="00070625">
              <w:t>was</w:t>
            </w:r>
            <w:r w:rsidRPr="00070625">
              <w:t xml:space="preserve"> </w:t>
            </w:r>
            <w:r w:rsidR="004C4FCF" w:rsidRPr="00070625">
              <w:t>held</w:t>
            </w:r>
            <w:r w:rsidRPr="00070625">
              <w:t xml:space="preserve"> at</w:t>
            </w:r>
            <w:r w:rsidR="001374DE" w:rsidRPr="00070625">
              <w:t> </w:t>
            </w:r>
            <w:r w:rsidRPr="00070625">
              <w:t xml:space="preserve">the July 2013 Counterpart </w:t>
            </w:r>
            <w:r w:rsidR="004C4FCF" w:rsidRPr="00070625">
              <w:t>Conference</w:t>
            </w:r>
            <w:r w:rsidRPr="00070625">
              <w:t>.</w:t>
            </w:r>
          </w:p>
        </w:tc>
        <w:tc>
          <w:tcPr>
            <w:tcW w:w="2345" w:type="dxa"/>
          </w:tcPr>
          <w:p w14:paraId="50175DA0" w14:textId="6B0806D0" w:rsidR="00EE5705" w:rsidRPr="00070625" w:rsidRDefault="00EE5705" w:rsidP="000B75EC">
            <w:pPr>
              <w:pStyle w:val="BodyText-table"/>
            </w:pPr>
            <w:r w:rsidRPr="00070625">
              <w:t>N/A</w:t>
            </w:r>
          </w:p>
        </w:tc>
      </w:tr>
      <w:tr w:rsidR="003C4FA3" w:rsidRPr="00070625" w14:paraId="588DEF3C" w14:textId="77777777" w:rsidTr="00210AD6">
        <w:trPr>
          <w:trHeight w:val="144"/>
        </w:trPr>
        <w:tc>
          <w:tcPr>
            <w:tcW w:w="1435" w:type="dxa"/>
          </w:tcPr>
          <w:p w14:paraId="76DC5F42" w14:textId="2BE3F560" w:rsidR="00EE5705" w:rsidRPr="00070625" w:rsidRDefault="00EE5705" w:rsidP="000B75EC">
            <w:pPr>
              <w:pStyle w:val="BodyText-table"/>
            </w:pPr>
            <w:r w:rsidRPr="00070625">
              <w:t>N/A</w:t>
            </w:r>
          </w:p>
        </w:tc>
        <w:tc>
          <w:tcPr>
            <w:tcW w:w="1620" w:type="dxa"/>
          </w:tcPr>
          <w:p w14:paraId="5C53BB29" w14:textId="77777777" w:rsidR="009C4887" w:rsidRPr="00070625" w:rsidRDefault="009C4887" w:rsidP="000B75EC">
            <w:pPr>
              <w:pStyle w:val="BodyText-table"/>
            </w:pPr>
            <w:r w:rsidRPr="00070625">
              <w:t>ML18347B457</w:t>
            </w:r>
          </w:p>
          <w:p w14:paraId="08001320" w14:textId="41650510" w:rsidR="00EE5705" w:rsidRPr="00070625" w:rsidRDefault="006A2450" w:rsidP="000B75EC">
            <w:pPr>
              <w:pStyle w:val="BodyText-table"/>
            </w:pPr>
            <w:r w:rsidRPr="00070625">
              <w:t>04/01/19</w:t>
            </w:r>
          </w:p>
          <w:p w14:paraId="7F3F58F0" w14:textId="5EC71B13" w:rsidR="00EE5705" w:rsidRPr="00070625" w:rsidRDefault="00EE5705" w:rsidP="000B75EC">
            <w:pPr>
              <w:pStyle w:val="BodyText-table"/>
            </w:pPr>
            <w:r w:rsidRPr="00070625">
              <w:t xml:space="preserve">CN </w:t>
            </w:r>
            <w:r w:rsidR="006A2450" w:rsidRPr="00070625">
              <w:t>19-011</w:t>
            </w:r>
          </w:p>
        </w:tc>
        <w:tc>
          <w:tcPr>
            <w:tcW w:w="5850" w:type="dxa"/>
          </w:tcPr>
          <w:p w14:paraId="3C43FA08" w14:textId="118506BB" w:rsidR="00EE5705" w:rsidRPr="00070625" w:rsidRDefault="00EE5705" w:rsidP="000B75EC">
            <w:pPr>
              <w:pStyle w:val="BodyText-table"/>
            </w:pPr>
            <w:r w:rsidRPr="00070625">
              <w:t xml:space="preserve">This document has been revised </w:t>
            </w:r>
            <w:proofErr w:type="gramStart"/>
            <w:r w:rsidRPr="00070625">
              <w:t>as a result of</w:t>
            </w:r>
            <w:proofErr w:type="gramEnd"/>
            <w:r w:rsidRPr="00070625">
              <w:t xml:space="preserve"> updates to IP 71130.01.</w:t>
            </w:r>
            <w:r w:rsidR="003408DF" w:rsidRPr="00070625">
              <w:t xml:space="preserve"> </w:t>
            </w:r>
            <w:r w:rsidRPr="00070625">
              <w:t>Upon completion of a SUNSI review, the staff concluded that this IP should be decontrolled.</w:t>
            </w:r>
            <w:r w:rsidR="003408DF" w:rsidRPr="00070625">
              <w:t xml:space="preserve"> </w:t>
            </w:r>
            <w:r w:rsidRPr="00070625">
              <w:t>Consistent with the staff’s SUNSI determination, this IP is now publicly available.</w:t>
            </w:r>
          </w:p>
        </w:tc>
        <w:tc>
          <w:tcPr>
            <w:tcW w:w="1710" w:type="dxa"/>
          </w:tcPr>
          <w:p w14:paraId="16DBCEB7" w14:textId="1C7E94AA" w:rsidR="00EE5705" w:rsidRPr="00070625" w:rsidRDefault="00EE5705" w:rsidP="000B75EC">
            <w:pPr>
              <w:pStyle w:val="BodyText-table"/>
            </w:pPr>
            <w:r w:rsidRPr="00070625">
              <w:t>N/A</w:t>
            </w:r>
          </w:p>
        </w:tc>
        <w:tc>
          <w:tcPr>
            <w:tcW w:w="2345" w:type="dxa"/>
          </w:tcPr>
          <w:p w14:paraId="0995F2BD" w14:textId="375FF2A6" w:rsidR="00EE5705" w:rsidRPr="00070625" w:rsidRDefault="00EE5705" w:rsidP="000B75EC">
            <w:pPr>
              <w:pStyle w:val="BodyText-table"/>
            </w:pPr>
            <w:r w:rsidRPr="00070625">
              <w:t>ML18347B455</w:t>
            </w:r>
          </w:p>
        </w:tc>
      </w:tr>
      <w:tr w:rsidR="003C4FA3" w:rsidRPr="00070625" w14:paraId="0601E9D0" w14:textId="77777777" w:rsidTr="00210AD6">
        <w:trPr>
          <w:trHeight w:val="144"/>
        </w:trPr>
        <w:tc>
          <w:tcPr>
            <w:tcW w:w="1435" w:type="dxa"/>
          </w:tcPr>
          <w:p w14:paraId="581FC1F0" w14:textId="126F1A9B" w:rsidR="00EE5705" w:rsidRPr="00070625" w:rsidRDefault="00E27483" w:rsidP="000B75EC">
            <w:pPr>
              <w:pStyle w:val="BodyText-table"/>
            </w:pPr>
            <w:r w:rsidRPr="00070625">
              <w:t>N/A</w:t>
            </w:r>
          </w:p>
        </w:tc>
        <w:tc>
          <w:tcPr>
            <w:tcW w:w="1620" w:type="dxa"/>
          </w:tcPr>
          <w:p w14:paraId="7A2026BE" w14:textId="77777777" w:rsidR="00A161EB" w:rsidRPr="00070625" w:rsidRDefault="002D7BB3" w:rsidP="000B75EC">
            <w:pPr>
              <w:pStyle w:val="BodyText-table"/>
            </w:pPr>
            <w:r w:rsidRPr="00070625">
              <w:t>ML24114A207</w:t>
            </w:r>
          </w:p>
          <w:p w14:paraId="0ECB9A39" w14:textId="5DAEAA8E" w:rsidR="00E27483" w:rsidRPr="00070625" w:rsidRDefault="00C93BB2" w:rsidP="000B75EC">
            <w:pPr>
              <w:pStyle w:val="BodyText-table"/>
            </w:pPr>
            <w:r>
              <w:rPr>
                <w:rFonts w:cs="Arial"/>
                <w:color w:val="000000"/>
              </w:rPr>
              <w:t>07/24/24</w:t>
            </w:r>
          </w:p>
          <w:p w14:paraId="555FF8AA" w14:textId="75A6992A" w:rsidR="00EE5705" w:rsidRPr="00070625" w:rsidRDefault="00E27483" w:rsidP="000B75EC">
            <w:pPr>
              <w:pStyle w:val="BodyText-table"/>
            </w:pPr>
            <w:r w:rsidRPr="00070625">
              <w:t xml:space="preserve">CN </w:t>
            </w:r>
            <w:r w:rsidR="00C93BB2">
              <w:t>24-021</w:t>
            </w:r>
          </w:p>
        </w:tc>
        <w:tc>
          <w:tcPr>
            <w:tcW w:w="5850" w:type="dxa"/>
          </w:tcPr>
          <w:p w14:paraId="5DD381D9" w14:textId="6413EA22" w:rsidR="00EE5705" w:rsidRPr="00070625" w:rsidRDefault="00C17BA4" w:rsidP="000B75EC">
            <w:pPr>
              <w:pStyle w:val="BodyText-table"/>
            </w:pPr>
            <w:r w:rsidRPr="00070625">
              <w:t xml:space="preserve">This document has been revised </w:t>
            </w:r>
            <w:proofErr w:type="gramStart"/>
            <w:r w:rsidRPr="00070625">
              <w:t>as a result of</w:t>
            </w:r>
            <w:proofErr w:type="gramEnd"/>
            <w:r w:rsidRPr="00070625">
              <w:t xml:space="preserve"> </w:t>
            </w:r>
            <w:r w:rsidR="009C0A7A" w:rsidRPr="00070625">
              <w:t>a</w:t>
            </w:r>
            <w:r w:rsidR="00EC328C">
              <w:t xml:space="preserve"> </w:t>
            </w:r>
            <w:r w:rsidR="009C0A7A" w:rsidRPr="00070625">
              <w:t xml:space="preserve">periodic review, as well as </w:t>
            </w:r>
            <w:r w:rsidR="00244976" w:rsidRPr="00070625">
              <w:t xml:space="preserve">the Palisades </w:t>
            </w:r>
            <w:r w:rsidR="001A386F" w:rsidRPr="00070625">
              <w:t>R</w:t>
            </w:r>
            <w:r w:rsidR="00244976" w:rsidRPr="00070625">
              <w:t>estart effort.</w:t>
            </w:r>
            <w:r w:rsidR="00E45BDC" w:rsidRPr="00070625">
              <w:t xml:space="preserve"> </w:t>
            </w:r>
            <w:r w:rsidR="00244976" w:rsidRPr="00070625">
              <w:t xml:space="preserve">Minor </w:t>
            </w:r>
            <w:r w:rsidR="006456C4" w:rsidRPr="00070625">
              <w:t xml:space="preserve">revisions </w:t>
            </w:r>
            <w:r w:rsidR="00F968CF" w:rsidRPr="00070625">
              <w:t>were made to th</w:t>
            </w:r>
            <w:r w:rsidR="00C55278" w:rsidRPr="00070625">
              <w:t>e</w:t>
            </w:r>
            <w:r w:rsidR="00F968CF" w:rsidRPr="00070625">
              <w:t xml:space="preserve"> IP</w:t>
            </w:r>
            <w:r w:rsidR="006456C4" w:rsidRPr="00070625">
              <w:t xml:space="preserve"> </w:t>
            </w:r>
            <w:proofErr w:type="gramStart"/>
            <w:r w:rsidR="006456C4" w:rsidRPr="00070625">
              <w:t>as a result of</w:t>
            </w:r>
            <w:proofErr w:type="gramEnd"/>
            <w:r w:rsidR="006456C4" w:rsidRPr="00070625">
              <w:t xml:space="preserve"> the review</w:t>
            </w:r>
            <w:r w:rsidR="00363693" w:rsidRPr="00070625">
              <w:t>,</w:t>
            </w:r>
            <w:r w:rsidR="000E55C9" w:rsidRPr="00070625">
              <w:t xml:space="preserve"> editorial changes </w:t>
            </w:r>
            <w:r w:rsidR="005431C3" w:rsidRPr="00070625">
              <w:t>to adhere to IMC</w:t>
            </w:r>
            <w:r w:rsidR="000E55C9" w:rsidRPr="00070625">
              <w:t> </w:t>
            </w:r>
            <w:r w:rsidR="005431C3" w:rsidRPr="00070625">
              <w:t>0040</w:t>
            </w:r>
            <w:r w:rsidR="00F968CF" w:rsidRPr="00070625">
              <w:t xml:space="preserve">, as well as </w:t>
            </w:r>
            <w:r w:rsidR="00291FDD" w:rsidRPr="00070625">
              <w:t>the</w:t>
            </w:r>
            <w:r w:rsidR="00F968CF" w:rsidRPr="00070625">
              <w:t xml:space="preserve"> addition</w:t>
            </w:r>
            <w:r w:rsidR="00291FDD" w:rsidRPr="00070625">
              <w:t xml:space="preserve"> of</w:t>
            </w:r>
            <w:r w:rsidR="00CD18AD" w:rsidRPr="00070625">
              <w:t xml:space="preserve"> </w:t>
            </w:r>
            <w:r w:rsidR="00132D57" w:rsidRPr="00070625">
              <w:t>IMC</w:t>
            </w:r>
            <w:r w:rsidR="0017242B" w:rsidRPr="00070625">
              <w:t> </w:t>
            </w:r>
            <w:r w:rsidR="00CD18AD" w:rsidRPr="00070625">
              <w:t>2562</w:t>
            </w:r>
            <w:r w:rsidR="00F968CF" w:rsidRPr="00070625">
              <w:t xml:space="preserve"> to the program applicability.</w:t>
            </w:r>
          </w:p>
        </w:tc>
        <w:tc>
          <w:tcPr>
            <w:tcW w:w="1710" w:type="dxa"/>
          </w:tcPr>
          <w:p w14:paraId="162957D9" w14:textId="47CD8472" w:rsidR="00EE5705" w:rsidRPr="00070625" w:rsidRDefault="00E27483" w:rsidP="000B75EC">
            <w:pPr>
              <w:pStyle w:val="BodyText-table"/>
            </w:pPr>
            <w:r w:rsidRPr="00070625">
              <w:t>N/A</w:t>
            </w:r>
          </w:p>
        </w:tc>
        <w:tc>
          <w:tcPr>
            <w:tcW w:w="2345" w:type="dxa"/>
          </w:tcPr>
          <w:p w14:paraId="4B1BD688" w14:textId="67463C53" w:rsidR="00EE5705" w:rsidRPr="00070625" w:rsidRDefault="00430286" w:rsidP="000B75EC">
            <w:pPr>
              <w:pStyle w:val="BodyText-table"/>
              <w:rPr>
                <w:highlight w:val="yellow"/>
              </w:rPr>
            </w:pPr>
            <w:r w:rsidRPr="00070625">
              <w:t>ML24114A209</w:t>
            </w:r>
          </w:p>
        </w:tc>
      </w:tr>
    </w:tbl>
    <w:p w14:paraId="12D3E390" w14:textId="77777777" w:rsidR="00A01060" w:rsidRPr="00E3661A" w:rsidRDefault="00A01060" w:rsidP="000706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jc w:val="both"/>
        <w:rPr>
          <w:rFonts w:ascii="Arial" w:hAnsi="Arial" w:cs="Arial"/>
          <w:color w:val="000000"/>
          <w:sz w:val="2"/>
          <w:szCs w:val="2"/>
        </w:rPr>
      </w:pPr>
    </w:p>
    <w:sectPr w:rsidR="00A01060" w:rsidRPr="00E3661A" w:rsidSect="006B321F">
      <w:headerReference w:type="even" r:id="rId13"/>
      <w:headerReference w:type="default" r:id="rId14"/>
      <w:footerReference w:type="even" r:id="rId15"/>
      <w:footerReference w:type="default" r:id="rId16"/>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69B12" w14:textId="77777777" w:rsidR="00B44160" w:rsidRDefault="00B44160">
      <w:r>
        <w:separator/>
      </w:r>
    </w:p>
  </w:endnote>
  <w:endnote w:type="continuationSeparator" w:id="0">
    <w:p w14:paraId="5D5DB40D" w14:textId="77777777" w:rsidR="00B44160" w:rsidRDefault="00B44160">
      <w:r>
        <w:continuationSeparator/>
      </w:r>
    </w:p>
  </w:endnote>
  <w:endnote w:type="continuationNotice" w:id="1">
    <w:p w14:paraId="6F0C3EC2" w14:textId="77777777" w:rsidR="00B44160" w:rsidRDefault="00B44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P TypographicSymbols">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E3226" w14:textId="77777777" w:rsidR="00AD7673" w:rsidRDefault="00AD7673">
    <w:pPr>
      <w:tabs>
        <w:tab w:val="center" w:pos="4680"/>
        <w:tab w:val="right" w:pos="9360"/>
      </w:tabs>
      <w:rPr>
        <w:rFonts w:ascii="Arial" w:hAnsi="Arial" w:cs="Arial"/>
        <w:color w:val="000000"/>
      </w:rPr>
    </w:pPr>
    <w:r>
      <w:rPr>
        <w:rFonts w:ascii="Arial" w:hAnsi="Arial" w:cs="Arial"/>
        <w:color w:val="000000"/>
      </w:rPr>
      <w:t>Issue Date: xx/xx/</w:t>
    </w:r>
    <w:proofErr w:type="spellStart"/>
    <w:r>
      <w:rPr>
        <w:rFonts w:ascii="Arial" w:hAnsi="Arial" w:cs="Arial"/>
        <w:color w:val="000000"/>
      </w:rPr>
      <w:t>xxxx</w:t>
    </w:r>
    <w:proofErr w:type="spellEnd"/>
    <w:r>
      <w:rPr>
        <w:rFonts w:ascii="Arial" w:hAnsi="Arial" w:cs="Arial"/>
        <w:color w:val="000000"/>
      </w:rPr>
      <w:tab/>
      <w:t xml:space="preserve">- </w:t>
    </w:r>
    <w:r>
      <w:rPr>
        <w:rFonts w:ascii="Arial" w:hAnsi="Arial" w:cs="Arial"/>
        <w:color w:val="000000"/>
      </w:rPr>
      <w:fldChar w:fldCharType="begin"/>
    </w:r>
    <w:r>
      <w:rPr>
        <w:rFonts w:ascii="Arial" w:hAnsi="Arial" w:cs="Arial"/>
        <w:color w:val="000000"/>
      </w:rPr>
      <w:instrText xml:space="preserve">PAGE </w:instrText>
    </w:r>
    <w:r>
      <w:rPr>
        <w:rFonts w:ascii="Arial" w:hAnsi="Arial" w:cs="Arial"/>
        <w:color w:val="000000"/>
      </w:rPr>
      <w:fldChar w:fldCharType="separate"/>
    </w:r>
    <w:r>
      <w:rPr>
        <w:rFonts w:ascii="Arial" w:hAnsi="Arial" w:cs="Arial"/>
        <w:noProof/>
        <w:color w:val="000000"/>
      </w:rPr>
      <w:t>16</w:t>
    </w:r>
    <w:r>
      <w:rPr>
        <w:rFonts w:ascii="Arial" w:hAnsi="Arial" w:cs="Arial"/>
        <w:color w:val="000000"/>
      </w:rPr>
      <w:fldChar w:fldCharType="end"/>
    </w:r>
    <w:r>
      <w:rPr>
        <w:rFonts w:ascii="Arial" w:hAnsi="Arial" w:cs="Arial"/>
        <w:color w:val="000000"/>
      </w:rPr>
      <w:t xml:space="preserve"> -</w:t>
    </w:r>
    <w:r>
      <w:rPr>
        <w:rFonts w:ascii="Arial" w:hAnsi="Arial" w:cs="Arial"/>
        <w:color w:val="000000"/>
      </w:rPr>
      <w:tab/>
      <w:t>81000.01</w:t>
    </w:r>
  </w:p>
  <w:p w14:paraId="25B6C322" w14:textId="77777777" w:rsidR="00AD7673" w:rsidRDefault="00AD7673" w:rsidP="00B47ED7">
    <w:pPr>
      <w:tabs>
        <w:tab w:val="center" w:pos="4680"/>
      </w:tabs>
      <w:rPr>
        <w:rFonts w:ascii="Arial" w:hAnsi="Arial" w:cs="Arial"/>
        <w:color w:val="000000"/>
      </w:rPr>
    </w:pPr>
    <w:r>
      <w:rPr>
        <w:rFonts w:ascii="Arial" w:hAnsi="Arial" w:cs="Arial"/>
      </w:rPr>
      <w:tab/>
    </w:r>
    <w:r>
      <w:rPr>
        <w:rFonts w:ascii="Arial" w:hAnsi="Arial" w:cs="Arial"/>
        <w:b/>
        <w:bCs/>
      </w:rPr>
      <w:t>OFFICIAL USE ONLY</w:t>
    </w:r>
    <w:r w:rsidRPr="007F5820">
      <w:rPr>
        <w:rFonts w:ascii="Arial" w:hAnsi="Arial" w:cs="Arial"/>
        <w:b/>
        <w:bCs/>
        <w:color w:val="000000"/>
      </w:rPr>
      <w:sym w:font="WP TypographicSymbols" w:char="0042"/>
    </w:r>
    <w:r w:rsidRPr="007F5820">
      <w:rPr>
        <w:rFonts w:ascii="Arial" w:hAnsi="Arial" w:cs="Arial"/>
        <w:b/>
        <w:bCs/>
        <w:color w:val="000000"/>
      </w:rPr>
      <w:t>SECURITY-RELATED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170BF" w14:textId="2A3BAB1B" w:rsidR="00AD7673" w:rsidRPr="0021770D" w:rsidRDefault="00AD7673" w:rsidP="0001284E">
    <w:pPr>
      <w:tabs>
        <w:tab w:val="center" w:pos="4680"/>
        <w:tab w:val="right" w:pos="9360"/>
      </w:tabs>
      <w:rPr>
        <w:rFonts w:ascii="Arial" w:hAnsi="Arial" w:cs="Arial"/>
        <w:color w:val="000000"/>
        <w:sz w:val="22"/>
        <w:szCs w:val="22"/>
      </w:rPr>
    </w:pPr>
    <w:r w:rsidRPr="0021770D">
      <w:rPr>
        <w:rFonts w:ascii="Arial" w:hAnsi="Arial" w:cs="Arial"/>
        <w:color w:val="000000"/>
        <w:sz w:val="22"/>
        <w:szCs w:val="22"/>
      </w:rPr>
      <w:t>I</w:t>
    </w:r>
    <w:r w:rsidR="006A2450">
      <w:rPr>
        <w:rFonts w:ascii="Arial" w:hAnsi="Arial" w:cs="Arial"/>
        <w:color w:val="000000"/>
        <w:sz w:val="22"/>
        <w:szCs w:val="22"/>
      </w:rPr>
      <w:t>ssue Date:</w:t>
    </w:r>
    <w:r w:rsidR="003408DF">
      <w:rPr>
        <w:rFonts w:ascii="Arial" w:hAnsi="Arial" w:cs="Arial"/>
        <w:color w:val="000000"/>
        <w:sz w:val="22"/>
        <w:szCs w:val="22"/>
      </w:rPr>
      <w:t xml:space="preserve"> </w:t>
    </w:r>
    <w:r w:rsidR="00245671">
      <w:rPr>
        <w:rFonts w:ascii="Arial" w:hAnsi="Arial" w:cs="Arial"/>
        <w:color w:val="000000"/>
        <w:sz w:val="22"/>
        <w:szCs w:val="22"/>
      </w:rPr>
      <w:t>07/24/24</w:t>
    </w:r>
    <w:r w:rsidRPr="0021770D">
      <w:rPr>
        <w:rFonts w:ascii="Arial" w:hAnsi="Arial" w:cs="Arial"/>
        <w:color w:val="000000"/>
        <w:sz w:val="22"/>
        <w:szCs w:val="22"/>
      </w:rPr>
      <w:tab/>
    </w:r>
    <w:r w:rsidRPr="0021770D">
      <w:rPr>
        <w:rFonts w:ascii="Arial" w:hAnsi="Arial" w:cs="Arial"/>
        <w:color w:val="000000"/>
        <w:sz w:val="22"/>
        <w:szCs w:val="22"/>
      </w:rPr>
      <w:fldChar w:fldCharType="begin"/>
    </w:r>
    <w:r w:rsidRPr="0021770D">
      <w:rPr>
        <w:rFonts w:ascii="Arial" w:hAnsi="Arial" w:cs="Arial"/>
        <w:color w:val="000000"/>
        <w:sz w:val="22"/>
        <w:szCs w:val="22"/>
      </w:rPr>
      <w:instrText xml:space="preserve">PAGE </w:instrText>
    </w:r>
    <w:r w:rsidRPr="0021770D">
      <w:rPr>
        <w:rFonts w:ascii="Arial" w:hAnsi="Arial" w:cs="Arial"/>
        <w:color w:val="000000"/>
        <w:sz w:val="22"/>
        <w:szCs w:val="22"/>
      </w:rPr>
      <w:fldChar w:fldCharType="separate"/>
    </w:r>
    <w:r w:rsidR="00856869">
      <w:rPr>
        <w:rFonts w:ascii="Arial" w:hAnsi="Arial" w:cs="Arial"/>
        <w:noProof/>
        <w:color w:val="000000"/>
        <w:sz w:val="22"/>
        <w:szCs w:val="22"/>
      </w:rPr>
      <w:t>15</w:t>
    </w:r>
    <w:r w:rsidRPr="0021770D">
      <w:rPr>
        <w:rFonts w:ascii="Arial" w:hAnsi="Arial" w:cs="Arial"/>
        <w:color w:val="000000"/>
        <w:sz w:val="22"/>
        <w:szCs w:val="22"/>
      </w:rPr>
      <w:fldChar w:fldCharType="end"/>
    </w:r>
    <w:r w:rsidRPr="0021770D">
      <w:rPr>
        <w:rFonts w:ascii="Arial" w:hAnsi="Arial" w:cs="Arial"/>
        <w:color w:val="000000"/>
        <w:sz w:val="22"/>
        <w:szCs w:val="22"/>
      </w:rPr>
      <w:tab/>
      <w:t>81000.01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683F9" w14:textId="77777777" w:rsidR="00AD7673" w:rsidRDefault="00AD7673">
    <w:pPr>
      <w:spacing w:line="240" w:lineRule="exact"/>
    </w:pPr>
  </w:p>
  <w:p w14:paraId="6B21AC8A" w14:textId="77777777" w:rsidR="00AD7673" w:rsidRDefault="00AD7673">
    <w:pPr>
      <w:tabs>
        <w:tab w:val="center" w:pos="6480"/>
      </w:tabs>
      <w:rPr>
        <w:rFonts w:ascii="Arial" w:hAnsi="Arial" w:cs="Arial"/>
        <w:color w:val="000000"/>
      </w:rPr>
    </w:pPr>
    <w:r>
      <w:rPr>
        <w:rFonts w:ascii="Arial" w:hAnsi="Arial" w:cs="Arial"/>
      </w:rPr>
      <w:tab/>
    </w:r>
    <w:r>
      <w:rPr>
        <w:rFonts w:ascii="Arial" w:hAnsi="Arial" w:cs="Arial"/>
        <w:b/>
        <w:bCs/>
      </w:rPr>
      <w:t>OFFICIAL USE ONLY</w:t>
    </w:r>
    <w:r>
      <w:rPr>
        <w:rFonts w:ascii="Arial" w:hAnsi="Arial" w:cs="Arial"/>
        <w:b/>
        <w:bCs/>
        <w:color w:val="FF0000"/>
      </w:rPr>
      <w:sym w:font="WP TypographicSymbols" w:char="0042"/>
    </w:r>
    <w:r>
      <w:rPr>
        <w:rFonts w:ascii="Arial" w:hAnsi="Arial" w:cs="Arial"/>
        <w:b/>
        <w:bCs/>
        <w:color w:val="FF0000"/>
      </w:rPr>
      <w:t>SECURITY-RELATED INFORMATION</w:t>
    </w:r>
  </w:p>
  <w:p w14:paraId="05E5161C" w14:textId="77777777" w:rsidR="00AD7673" w:rsidRDefault="00AD7673">
    <w:pPr>
      <w:tabs>
        <w:tab w:val="center" w:pos="6480"/>
        <w:tab w:val="right" w:pos="12960"/>
      </w:tabs>
      <w:rPr>
        <w:rFonts w:ascii="Arial" w:hAnsi="Arial" w:cs="Arial"/>
        <w:color w:val="000000"/>
        <w:sz w:val="22"/>
        <w:szCs w:val="22"/>
      </w:rPr>
    </w:pPr>
    <w:r>
      <w:rPr>
        <w:rFonts w:ascii="Arial" w:hAnsi="Arial" w:cs="Arial"/>
        <w:color w:val="000000"/>
      </w:rPr>
      <w:t>Issue Date: xx/xx/xx</w:t>
    </w:r>
    <w:r>
      <w:rPr>
        <w:rFonts w:ascii="Arial" w:hAnsi="Arial" w:cs="Arial"/>
        <w:color w:val="000000"/>
      </w:rPr>
      <w:tab/>
      <w:t>ATT1-</w:t>
    </w:r>
    <w:r>
      <w:rPr>
        <w:rFonts w:ascii="Arial" w:hAnsi="Arial" w:cs="Arial"/>
        <w:color w:val="000000"/>
      </w:rPr>
      <w:fldChar w:fldCharType="begin"/>
    </w:r>
    <w:r>
      <w:rPr>
        <w:rFonts w:ascii="Arial" w:hAnsi="Arial" w:cs="Arial"/>
        <w:color w:val="000000"/>
      </w:rPr>
      <w:instrText xml:space="preserve">PAGE </w:instrText>
    </w:r>
    <w:r>
      <w:rPr>
        <w:rFonts w:ascii="Arial" w:hAnsi="Arial" w:cs="Arial"/>
        <w:color w:val="000000"/>
      </w:rPr>
      <w:fldChar w:fldCharType="end"/>
    </w:r>
    <w:r>
      <w:rPr>
        <w:rFonts w:ascii="Arial" w:hAnsi="Arial" w:cs="Arial"/>
        <w:color w:val="000000"/>
      </w:rPr>
      <w:tab/>
      <w:t>71130.01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D79CB" w14:textId="77C13809" w:rsidR="00AD7673" w:rsidRPr="0001284E" w:rsidRDefault="00AD7673" w:rsidP="0001284E">
    <w:pPr>
      <w:tabs>
        <w:tab w:val="center" w:pos="6480"/>
        <w:tab w:val="right" w:pos="12960"/>
      </w:tabs>
      <w:rPr>
        <w:rFonts w:ascii="Arial" w:hAnsi="Arial"/>
        <w:color w:val="000000"/>
        <w:sz w:val="22"/>
      </w:rPr>
    </w:pPr>
    <w:r w:rsidRPr="0021770D">
      <w:rPr>
        <w:rFonts w:ascii="Arial" w:hAnsi="Arial" w:cs="Arial"/>
        <w:color w:val="000000"/>
        <w:sz w:val="22"/>
        <w:szCs w:val="22"/>
      </w:rPr>
      <w:t>I</w:t>
    </w:r>
    <w:r w:rsidR="006A2450">
      <w:rPr>
        <w:rFonts w:ascii="Arial" w:hAnsi="Arial" w:cs="Arial"/>
        <w:color w:val="000000"/>
        <w:sz w:val="22"/>
        <w:szCs w:val="22"/>
      </w:rPr>
      <w:t>ssue Date:</w:t>
    </w:r>
    <w:r w:rsidR="003408DF">
      <w:rPr>
        <w:rFonts w:ascii="Arial" w:hAnsi="Arial" w:cs="Arial"/>
        <w:color w:val="000000"/>
        <w:sz w:val="22"/>
        <w:szCs w:val="22"/>
      </w:rPr>
      <w:t xml:space="preserve"> </w:t>
    </w:r>
    <w:r w:rsidR="00404A42">
      <w:rPr>
        <w:rFonts w:ascii="Arial" w:hAnsi="Arial" w:cs="Arial"/>
        <w:color w:val="000000"/>
        <w:sz w:val="22"/>
        <w:szCs w:val="22"/>
      </w:rPr>
      <w:t>07/24/24</w:t>
    </w:r>
    <w:r w:rsidRPr="0021770D">
      <w:rPr>
        <w:rFonts w:ascii="Arial" w:hAnsi="Arial" w:cs="Arial"/>
        <w:color w:val="000000"/>
        <w:sz w:val="22"/>
        <w:szCs w:val="22"/>
      </w:rPr>
      <w:tab/>
      <w:t>Att1-</w:t>
    </w:r>
    <w:r w:rsidRPr="0021770D">
      <w:rPr>
        <w:rFonts w:ascii="Arial" w:hAnsi="Arial" w:cs="Arial"/>
        <w:color w:val="000000"/>
        <w:sz w:val="22"/>
        <w:szCs w:val="22"/>
      </w:rPr>
      <w:fldChar w:fldCharType="begin"/>
    </w:r>
    <w:r w:rsidRPr="0021770D">
      <w:rPr>
        <w:rFonts w:ascii="Arial" w:hAnsi="Arial" w:cs="Arial"/>
        <w:color w:val="000000"/>
        <w:sz w:val="22"/>
        <w:szCs w:val="22"/>
      </w:rPr>
      <w:instrText xml:space="preserve">PAGE </w:instrText>
    </w:r>
    <w:r w:rsidRPr="0021770D">
      <w:rPr>
        <w:rFonts w:ascii="Arial" w:hAnsi="Arial" w:cs="Arial"/>
        <w:color w:val="000000"/>
        <w:sz w:val="22"/>
        <w:szCs w:val="22"/>
      </w:rPr>
      <w:fldChar w:fldCharType="separate"/>
    </w:r>
    <w:r w:rsidR="00856869">
      <w:rPr>
        <w:rFonts w:ascii="Arial" w:hAnsi="Arial" w:cs="Arial"/>
        <w:noProof/>
        <w:color w:val="000000"/>
        <w:sz w:val="22"/>
        <w:szCs w:val="22"/>
      </w:rPr>
      <w:t>1</w:t>
    </w:r>
    <w:r w:rsidRPr="0021770D">
      <w:rPr>
        <w:rFonts w:ascii="Arial" w:hAnsi="Arial" w:cs="Arial"/>
        <w:color w:val="000000"/>
        <w:sz w:val="22"/>
        <w:szCs w:val="22"/>
      </w:rPr>
      <w:fldChar w:fldCharType="end"/>
    </w:r>
    <w:r w:rsidRPr="0021770D">
      <w:rPr>
        <w:rFonts w:ascii="Arial" w:hAnsi="Arial" w:cs="Arial"/>
        <w:color w:val="000000"/>
        <w:sz w:val="22"/>
        <w:szCs w:val="22"/>
      </w:rPr>
      <w:tab/>
      <w:t>81000.01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35187" w14:textId="77777777" w:rsidR="00B44160" w:rsidRDefault="00B44160">
      <w:r>
        <w:separator/>
      </w:r>
    </w:p>
  </w:footnote>
  <w:footnote w:type="continuationSeparator" w:id="0">
    <w:p w14:paraId="39FCD76F" w14:textId="77777777" w:rsidR="00B44160" w:rsidRDefault="00B44160">
      <w:r>
        <w:continuationSeparator/>
      </w:r>
    </w:p>
  </w:footnote>
  <w:footnote w:type="continuationNotice" w:id="1">
    <w:p w14:paraId="71F7E657" w14:textId="77777777" w:rsidR="00B44160" w:rsidRDefault="00B441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DC3CE" w14:textId="77777777" w:rsidR="00AD7673" w:rsidRDefault="00AD7673">
    <w:pPr>
      <w:jc w:val="center"/>
      <w:rPr>
        <w:rFonts w:ascii="Arial" w:hAnsi="Arial" w:cs="Arial"/>
        <w:color w:val="000000"/>
      </w:rPr>
    </w:pPr>
    <w:r>
      <w:rPr>
        <w:rFonts w:ascii="Arial" w:hAnsi="Arial" w:cs="Arial"/>
        <w:b/>
        <w:bCs/>
      </w:rPr>
      <w:t>OFFICIAL USE ONLY</w:t>
    </w:r>
    <w:r w:rsidRPr="007F5820">
      <w:rPr>
        <w:rFonts w:ascii="Arial" w:hAnsi="Arial" w:cs="Arial"/>
        <w:b/>
        <w:bCs/>
        <w:color w:val="000000"/>
      </w:rPr>
      <w:sym w:font="WP TypographicSymbols" w:char="0042"/>
    </w:r>
    <w:r w:rsidRPr="007F5820">
      <w:rPr>
        <w:rFonts w:ascii="Arial" w:hAnsi="Arial" w:cs="Arial"/>
        <w:b/>
        <w:bCs/>
        <w:color w:val="000000"/>
      </w:rPr>
      <w:t>SECURITY-RELATED 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E4BB3" w14:textId="77777777" w:rsidR="00AD7673" w:rsidRDefault="00AD7673">
    <w:pPr>
      <w:tabs>
        <w:tab w:val="center" w:pos="6480"/>
      </w:tabs>
      <w:rPr>
        <w:rFonts w:ascii="Arial" w:hAnsi="Arial" w:cs="Arial"/>
        <w:color w:val="000000"/>
        <w:sz w:val="22"/>
        <w:szCs w:val="22"/>
      </w:rPr>
    </w:pPr>
    <w:r>
      <w:rPr>
        <w:rFonts w:ascii="Arial" w:hAnsi="Arial" w:cs="Arial"/>
      </w:rPr>
      <w:tab/>
    </w:r>
    <w:r>
      <w:rPr>
        <w:rFonts w:ascii="Arial" w:hAnsi="Arial" w:cs="Arial"/>
        <w:b/>
        <w:bCs/>
      </w:rPr>
      <w:t>OFFICIAL USE ONLY</w:t>
    </w:r>
    <w:r>
      <w:rPr>
        <w:rFonts w:ascii="Arial" w:hAnsi="Arial" w:cs="Arial"/>
        <w:b/>
        <w:bCs/>
        <w:color w:val="FF0000"/>
      </w:rPr>
      <w:sym w:font="WP TypographicSymbols" w:char="0042"/>
    </w:r>
    <w:r>
      <w:rPr>
        <w:rFonts w:ascii="Arial" w:hAnsi="Arial" w:cs="Arial"/>
        <w:b/>
        <w:bCs/>
        <w:color w:val="FF0000"/>
      </w:rPr>
      <w:t>SECURITY-RELATED INFORMATION</w:t>
    </w:r>
  </w:p>
  <w:p w14:paraId="263ABFCF" w14:textId="77777777" w:rsidR="00AD7673" w:rsidRDefault="00AD7673">
    <w:pPr>
      <w:rPr>
        <w:rFonts w:ascii="Arial" w:hAnsi="Arial" w:cs="Arial"/>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16C78" w14:textId="234F8B8C" w:rsidR="00AD7673" w:rsidRPr="001E7F7F" w:rsidRDefault="00AD7673" w:rsidP="001E7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AutoList2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4"/>
    <w:multiLevelType w:val="multilevel"/>
    <w:tmpl w:val="00000000"/>
    <w:name w:val="AutoList2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30"/>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5" w15:restartNumberingAfterBreak="0">
    <w:nsid w:val="00000006"/>
    <w:multiLevelType w:val="multilevel"/>
    <w:tmpl w:val="00000000"/>
    <w:name w:val="AutoList3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2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3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2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B"/>
    <w:multiLevelType w:val="multilevel"/>
    <w:tmpl w:val="00000000"/>
    <w:name w:val="AutoList2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C"/>
    <w:multiLevelType w:val="multilevel"/>
    <w:tmpl w:val="00000000"/>
    <w:name w:val="AutoList3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D"/>
    <w:multiLevelType w:val="multilevel"/>
    <w:tmpl w:val="00000000"/>
    <w:name w:val="AutoList2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171067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1E461A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85A718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C4C358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76E6256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249237478">
    <w:abstractNumId w:val="8"/>
    <w:lvlOverride w:ilvl="0">
      <w:startOverride w:val="1"/>
      <w:lvl w:ilvl="0">
        <w:start w:val="1"/>
        <w:numFmt w:val="lowerLetter"/>
        <w:lvlText w:val="%1."/>
        <w:lvlJc w:val="left"/>
      </w:lvl>
    </w:lvlOverride>
    <w:lvlOverride w:ilvl="1">
      <w:startOverride w:val="3"/>
      <w:lvl w:ilvl="1">
        <w:start w:val="3"/>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257668532">
    <w:abstractNumId w:val="12"/>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2071152704">
    <w:abstractNumId w:val="17"/>
  </w:num>
  <w:num w:numId="4" w16cid:durableId="4325739">
    <w:abstractNumId w:val="13"/>
  </w:num>
  <w:num w:numId="5" w16cid:durableId="654652610">
    <w:abstractNumId w:val="15"/>
  </w:num>
  <w:num w:numId="6" w16cid:durableId="1389186639">
    <w:abstractNumId w:val="16"/>
  </w:num>
  <w:num w:numId="7" w16cid:durableId="890386981">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3CB"/>
    <w:rsid w:val="000031BB"/>
    <w:rsid w:val="000032B1"/>
    <w:rsid w:val="0000622E"/>
    <w:rsid w:val="0000694B"/>
    <w:rsid w:val="00010990"/>
    <w:rsid w:val="00011E4B"/>
    <w:rsid w:val="0001284E"/>
    <w:rsid w:val="00012B5B"/>
    <w:rsid w:val="00013926"/>
    <w:rsid w:val="00014737"/>
    <w:rsid w:val="00015917"/>
    <w:rsid w:val="00015A24"/>
    <w:rsid w:val="00017B83"/>
    <w:rsid w:val="00021563"/>
    <w:rsid w:val="000221DE"/>
    <w:rsid w:val="00022AE5"/>
    <w:rsid w:val="00027DFD"/>
    <w:rsid w:val="000302E2"/>
    <w:rsid w:val="000307E1"/>
    <w:rsid w:val="00030867"/>
    <w:rsid w:val="0003209C"/>
    <w:rsid w:val="0003216C"/>
    <w:rsid w:val="000331C3"/>
    <w:rsid w:val="00034040"/>
    <w:rsid w:val="000349B6"/>
    <w:rsid w:val="0003716B"/>
    <w:rsid w:val="000411EC"/>
    <w:rsid w:val="000415A9"/>
    <w:rsid w:val="00041A51"/>
    <w:rsid w:val="00042BA2"/>
    <w:rsid w:val="000435A4"/>
    <w:rsid w:val="00043B98"/>
    <w:rsid w:val="00044BA9"/>
    <w:rsid w:val="000477E7"/>
    <w:rsid w:val="00050771"/>
    <w:rsid w:val="0005140C"/>
    <w:rsid w:val="000520E4"/>
    <w:rsid w:val="00052D6F"/>
    <w:rsid w:val="00053A7A"/>
    <w:rsid w:val="00053D1C"/>
    <w:rsid w:val="000569FC"/>
    <w:rsid w:val="00056B57"/>
    <w:rsid w:val="00056C2C"/>
    <w:rsid w:val="000616AC"/>
    <w:rsid w:val="00063F88"/>
    <w:rsid w:val="00065F55"/>
    <w:rsid w:val="0006694F"/>
    <w:rsid w:val="0006721E"/>
    <w:rsid w:val="00070625"/>
    <w:rsid w:val="000706CC"/>
    <w:rsid w:val="00070DFF"/>
    <w:rsid w:val="000732E7"/>
    <w:rsid w:val="00073F0B"/>
    <w:rsid w:val="0007542D"/>
    <w:rsid w:val="000761F3"/>
    <w:rsid w:val="00081D2F"/>
    <w:rsid w:val="0008377B"/>
    <w:rsid w:val="00084B12"/>
    <w:rsid w:val="00087570"/>
    <w:rsid w:val="0009019B"/>
    <w:rsid w:val="000904C5"/>
    <w:rsid w:val="00091761"/>
    <w:rsid w:val="00097344"/>
    <w:rsid w:val="000A6109"/>
    <w:rsid w:val="000A7DE1"/>
    <w:rsid w:val="000B0A17"/>
    <w:rsid w:val="000B2EFF"/>
    <w:rsid w:val="000B332D"/>
    <w:rsid w:val="000B53A2"/>
    <w:rsid w:val="000B53D1"/>
    <w:rsid w:val="000B5890"/>
    <w:rsid w:val="000B62AB"/>
    <w:rsid w:val="000B6CC0"/>
    <w:rsid w:val="000B7509"/>
    <w:rsid w:val="000B75EC"/>
    <w:rsid w:val="000C0932"/>
    <w:rsid w:val="000C1025"/>
    <w:rsid w:val="000C14F0"/>
    <w:rsid w:val="000C1752"/>
    <w:rsid w:val="000C179E"/>
    <w:rsid w:val="000C1F34"/>
    <w:rsid w:val="000C389C"/>
    <w:rsid w:val="000C4026"/>
    <w:rsid w:val="000C454B"/>
    <w:rsid w:val="000C48D2"/>
    <w:rsid w:val="000C4F7C"/>
    <w:rsid w:val="000D08BD"/>
    <w:rsid w:val="000D1403"/>
    <w:rsid w:val="000D4DD9"/>
    <w:rsid w:val="000D4E64"/>
    <w:rsid w:val="000D53F5"/>
    <w:rsid w:val="000E148F"/>
    <w:rsid w:val="000E27F6"/>
    <w:rsid w:val="000E55C9"/>
    <w:rsid w:val="000E57B7"/>
    <w:rsid w:val="000F0421"/>
    <w:rsid w:val="000F0595"/>
    <w:rsid w:val="000F27EB"/>
    <w:rsid w:val="000F32DC"/>
    <w:rsid w:val="000F503D"/>
    <w:rsid w:val="000F5ED9"/>
    <w:rsid w:val="000F6033"/>
    <w:rsid w:val="000F7EEE"/>
    <w:rsid w:val="001010F9"/>
    <w:rsid w:val="0010174B"/>
    <w:rsid w:val="00103F87"/>
    <w:rsid w:val="001047C3"/>
    <w:rsid w:val="001051C6"/>
    <w:rsid w:val="001052F8"/>
    <w:rsid w:val="001069B5"/>
    <w:rsid w:val="00107B7A"/>
    <w:rsid w:val="00111D1B"/>
    <w:rsid w:val="001129E3"/>
    <w:rsid w:val="001135DD"/>
    <w:rsid w:val="0011423D"/>
    <w:rsid w:val="001149AF"/>
    <w:rsid w:val="00114E2C"/>
    <w:rsid w:val="00115B1E"/>
    <w:rsid w:val="00121250"/>
    <w:rsid w:val="00123E39"/>
    <w:rsid w:val="001249A7"/>
    <w:rsid w:val="00126D92"/>
    <w:rsid w:val="00127EB1"/>
    <w:rsid w:val="00131068"/>
    <w:rsid w:val="0013117C"/>
    <w:rsid w:val="00132D57"/>
    <w:rsid w:val="00132F7D"/>
    <w:rsid w:val="001330E9"/>
    <w:rsid w:val="00134A19"/>
    <w:rsid w:val="00134EDD"/>
    <w:rsid w:val="00135336"/>
    <w:rsid w:val="001374DE"/>
    <w:rsid w:val="00140C1D"/>
    <w:rsid w:val="00140E53"/>
    <w:rsid w:val="00141B97"/>
    <w:rsid w:val="001476EA"/>
    <w:rsid w:val="001505EC"/>
    <w:rsid w:val="00154803"/>
    <w:rsid w:val="00155846"/>
    <w:rsid w:val="00160814"/>
    <w:rsid w:val="0016305A"/>
    <w:rsid w:val="00163422"/>
    <w:rsid w:val="00165CA2"/>
    <w:rsid w:val="00170EF6"/>
    <w:rsid w:val="0017242B"/>
    <w:rsid w:val="00172649"/>
    <w:rsid w:val="00172CE2"/>
    <w:rsid w:val="00175C2A"/>
    <w:rsid w:val="00177BDF"/>
    <w:rsid w:val="00177F57"/>
    <w:rsid w:val="0018092E"/>
    <w:rsid w:val="0018206A"/>
    <w:rsid w:val="00182574"/>
    <w:rsid w:val="0018264F"/>
    <w:rsid w:val="0018418A"/>
    <w:rsid w:val="0018630B"/>
    <w:rsid w:val="001906D8"/>
    <w:rsid w:val="00190FEF"/>
    <w:rsid w:val="0019176D"/>
    <w:rsid w:val="001922DF"/>
    <w:rsid w:val="00193011"/>
    <w:rsid w:val="00196A0D"/>
    <w:rsid w:val="00197F8C"/>
    <w:rsid w:val="001A150A"/>
    <w:rsid w:val="001A211F"/>
    <w:rsid w:val="001A386F"/>
    <w:rsid w:val="001A5284"/>
    <w:rsid w:val="001A5AAF"/>
    <w:rsid w:val="001A6D5D"/>
    <w:rsid w:val="001B1986"/>
    <w:rsid w:val="001B2E70"/>
    <w:rsid w:val="001B306A"/>
    <w:rsid w:val="001B7DA2"/>
    <w:rsid w:val="001C1D3C"/>
    <w:rsid w:val="001C30FE"/>
    <w:rsid w:val="001C3A26"/>
    <w:rsid w:val="001C3D82"/>
    <w:rsid w:val="001C42C5"/>
    <w:rsid w:val="001C566B"/>
    <w:rsid w:val="001C586A"/>
    <w:rsid w:val="001C58B0"/>
    <w:rsid w:val="001D2304"/>
    <w:rsid w:val="001D2470"/>
    <w:rsid w:val="001D2E34"/>
    <w:rsid w:val="001D6ED8"/>
    <w:rsid w:val="001E0630"/>
    <w:rsid w:val="001E13E0"/>
    <w:rsid w:val="001E191B"/>
    <w:rsid w:val="001E1998"/>
    <w:rsid w:val="001E1EDC"/>
    <w:rsid w:val="001E35E1"/>
    <w:rsid w:val="001E3A84"/>
    <w:rsid w:val="001E5C4C"/>
    <w:rsid w:val="001E5FE0"/>
    <w:rsid w:val="001E6ECA"/>
    <w:rsid w:val="001E718C"/>
    <w:rsid w:val="001E7F7F"/>
    <w:rsid w:val="001F0613"/>
    <w:rsid w:val="001F1F37"/>
    <w:rsid w:val="001F21BB"/>
    <w:rsid w:val="001F2A1A"/>
    <w:rsid w:val="001F641B"/>
    <w:rsid w:val="002020F6"/>
    <w:rsid w:val="002020F9"/>
    <w:rsid w:val="00202FE6"/>
    <w:rsid w:val="00203A51"/>
    <w:rsid w:val="002045BB"/>
    <w:rsid w:val="00204DAA"/>
    <w:rsid w:val="00205F3A"/>
    <w:rsid w:val="0020754F"/>
    <w:rsid w:val="00210AD6"/>
    <w:rsid w:val="00212D7E"/>
    <w:rsid w:val="0021383B"/>
    <w:rsid w:val="00214A24"/>
    <w:rsid w:val="0021770D"/>
    <w:rsid w:val="00221172"/>
    <w:rsid w:val="0022155C"/>
    <w:rsid w:val="00222D9A"/>
    <w:rsid w:val="00222F4E"/>
    <w:rsid w:val="0022542D"/>
    <w:rsid w:val="00225898"/>
    <w:rsid w:val="00226026"/>
    <w:rsid w:val="002275C2"/>
    <w:rsid w:val="002275F5"/>
    <w:rsid w:val="00230B62"/>
    <w:rsid w:val="00234B63"/>
    <w:rsid w:val="00234D25"/>
    <w:rsid w:val="00235F0F"/>
    <w:rsid w:val="00242890"/>
    <w:rsid w:val="00242F2C"/>
    <w:rsid w:val="002438AE"/>
    <w:rsid w:val="00244976"/>
    <w:rsid w:val="00245671"/>
    <w:rsid w:val="0024619B"/>
    <w:rsid w:val="00252E37"/>
    <w:rsid w:val="002533D0"/>
    <w:rsid w:val="00253B5D"/>
    <w:rsid w:val="0025562E"/>
    <w:rsid w:val="00260872"/>
    <w:rsid w:val="0026234D"/>
    <w:rsid w:val="0026359F"/>
    <w:rsid w:val="00263732"/>
    <w:rsid w:val="002659BB"/>
    <w:rsid w:val="00265B68"/>
    <w:rsid w:val="002675D3"/>
    <w:rsid w:val="0026797A"/>
    <w:rsid w:val="0027131F"/>
    <w:rsid w:val="002725C3"/>
    <w:rsid w:val="00272A64"/>
    <w:rsid w:val="002762CF"/>
    <w:rsid w:val="00280625"/>
    <w:rsid w:val="002808E3"/>
    <w:rsid w:val="002811D5"/>
    <w:rsid w:val="00285087"/>
    <w:rsid w:val="00286A99"/>
    <w:rsid w:val="00291FDD"/>
    <w:rsid w:val="00293544"/>
    <w:rsid w:val="00294960"/>
    <w:rsid w:val="00296E13"/>
    <w:rsid w:val="002973E2"/>
    <w:rsid w:val="002A02CB"/>
    <w:rsid w:val="002A1073"/>
    <w:rsid w:val="002A3EDC"/>
    <w:rsid w:val="002A4071"/>
    <w:rsid w:val="002A49AC"/>
    <w:rsid w:val="002A4C93"/>
    <w:rsid w:val="002A5811"/>
    <w:rsid w:val="002A5DD9"/>
    <w:rsid w:val="002A66D8"/>
    <w:rsid w:val="002A79A8"/>
    <w:rsid w:val="002B1785"/>
    <w:rsid w:val="002B1C35"/>
    <w:rsid w:val="002B3DF1"/>
    <w:rsid w:val="002B5468"/>
    <w:rsid w:val="002B604B"/>
    <w:rsid w:val="002B644C"/>
    <w:rsid w:val="002B65BC"/>
    <w:rsid w:val="002B70AF"/>
    <w:rsid w:val="002C0092"/>
    <w:rsid w:val="002C07F2"/>
    <w:rsid w:val="002C097A"/>
    <w:rsid w:val="002C0E68"/>
    <w:rsid w:val="002C13E0"/>
    <w:rsid w:val="002C1F35"/>
    <w:rsid w:val="002C5D96"/>
    <w:rsid w:val="002C65C0"/>
    <w:rsid w:val="002C6C5C"/>
    <w:rsid w:val="002C79C5"/>
    <w:rsid w:val="002D2394"/>
    <w:rsid w:val="002D338C"/>
    <w:rsid w:val="002D72B0"/>
    <w:rsid w:val="002D74A7"/>
    <w:rsid w:val="002D7BB3"/>
    <w:rsid w:val="002E03CF"/>
    <w:rsid w:val="002E09C2"/>
    <w:rsid w:val="002E1613"/>
    <w:rsid w:val="002E1C71"/>
    <w:rsid w:val="002E37A3"/>
    <w:rsid w:val="002E3808"/>
    <w:rsid w:val="002E4752"/>
    <w:rsid w:val="002F00ED"/>
    <w:rsid w:val="002F10F5"/>
    <w:rsid w:val="002F1345"/>
    <w:rsid w:val="002F714E"/>
    <w:rsid w:val="002F796B"/>
    <w:rsid w:val="00300279"/>
    <w:rsid w:val="0030079B"/>
    <w:rsid w:val="003051CC"/>
    <w:rsid w:val="003068FB"/>
    <w:rsid w:val="00306DC3"/>
    <w:rsid w:val="00310A1B"/>
    <w:rsid w:val="0031170F"/>
    <w:rsid w:val="0031227C"/>
    <w:rsid w:val="00314AD9"/>
    <w:rsid w:val="00314D92"/>
    <w:rsid w:val="00317451"/>
    <w:rsid w:val="00320C49"/>
    <w:rsid w:val="003216B8"/>
    <w:rsid w:val="00321E46"/>
    <w:rsid w:val="00322799"/>
    <w:rsid w:val="00322F8C"/>
    <w:rsid w:val="00323586"/>
    <w:rsid w:val="003261CC"/>
    <w:rsid w:val="003325D8"/>
    <w:rsid w:val="00334096"/>
    <w:rsid w:val="003405CB"/>
    <w:rsid w:val="003408DF"/>
    <w:rsid w:val="00341416"/>
    <w:rsid w:val="0034149B"/>
    <w:rsid w:val="00342193"/>
    <w:rsid w:val="0034531C"/>
    <w:rsid w:val="003456AF"/>
    <w:rsid w:val="00347DE6"/>
    <w:rsid w:val="00350F63"/>
    <w:rsid w:val="0035109D"/>
    <w:rsid w:val="003542E1"/>
    <w:rsid w:val="0035580B"/>
    <w:rsid w:val="003602F3"/>
    <w:rsid w:val="003628FA"/>
    <w:rsid w:val="00362B90"/>
    <w:rsid w:val="00363693"/>
    <w:rsid w:val="00364F7B"/>
    <w:rsid w:val="00365A18"/>
    <w:rsid w:val="00367812"/>
    <w:rsid w:val="00370C30"/>
    <w:rsid w:val="003730C1"/>
    <w:rsid w:val="00373C58"/>
    <w:rsid w:val="003749AB"/>
    <w:rsid w:val="00374B22"/>
    <w:rsid w:val="0038027F"/>
    <w:rsid w:val="00382096"/>
    <w:rsid w:val="00386B16"/>
    <w:rsid w:val="0039051C"/>
    <w:rsid w:val="003906DE"/>
    <w:rsid w:val="00391BD9"/>
    <w:rsid w:val="00393481"/>
    <w:rsid w:val="00394076"/>
    <w:rsid w:val="00396362"/>
    <w:rsid w:val="003A0E12"/>
    <w:rsid w:val="003A1635"/>
    <w:rsid w:val="003A25BC"/>
    <w:rsid w:val="003A3A86"/>
    <w:rsid w:val="003A4354"/>
    <w:rsid w:val="003A4DE9"/>
    <w:rsid w:val="003B1311"/>
    <w:rsid w:val="003B3B2D"/>
    <w:rsid w:val="003B746E"/>
    <w:rsid w:val="003C0373"/>
    <w:rsid w:val="003C2683"/>
    <w:rsid w:val="003C4378"/>
    <w:rsid w:val="003C4FA3"/>
    <w:rsid w:val="003D40F1"/>
    <w:rsid w:val="003D44E1"/>
    <w:rsid w:val="003D4F96"/>
    <w:rsid w:val="003D600D"/>
    <w:rsid w:val="003D60F9"/>
    <w:rsid w:val="003D6132"/>
    <w:rsid w:val="003E6658"/>
    <w:rsid w:val="003E7CAD"/>
    <w:rsid w:val="003F2745"/>
    <w:rsid w:val="003F2E92"/>
    <w:rsid w:val="003F3057"/>
    <w:rsid w:val="003F40AA"/>
    <w:rsid w:val="003F6AF4"/>
    <w:rsid w:val="003F6D60"/>
    <w:rsid w:val="003F72D9"/>
    <w:rsid w:val="003F7474"/>
    <w:rsid w:val="00402937"/>
    <w:rsid w:val="00403C87"/>
    <w:rsid w:val="00404A42"/>
    <w:rsid w:val="0040715A"/>
    <w:rsid w:val="0040780F"/>
    <w:rsid w:val="004105F1"/>
    <w:rsid w:val="00410FFE"/>
    <w:rsid w:val="004123C2"/>
    <w:rsid w:val="00413A56"/>
    <w:rsid w:val="00414C9F"/>
    <w:rsid w:val="00415964"/>
    <w:rsid w:val="00415CD4"/>
    <w:rsid w:val="00423D52"/>
    <w:rsid w:val="00425F25"/>
    <w:rsid w:val="00426B2C"/>
    <w:rsid w:val="0042772C"/>
    <w:rsid w:val="00430286"/>
    <w:rsid w:val="00432CED"/>
    <w:rsid w:val="00433239"/>
    <w:rsid w:val="0043373F"/>
    <w:rsid w:val="0043522E"/>
    <w:rsid w:val="00436AAD"/>
    <w:rsid w:val="00436BB9"/>
    <w:rsid w:val="004401C9"/>
    <w:rsid w:val="004405CB"/>
    <w:rsid w:val="004478C6"/>
    <w:rsid w:val="004510D7"/>
    <w:rsid w:val="00453874"/>
    <w:rsid w:val="004554BC"/>
    <w:rsid w:val="004568B1"/>
    <w:rsid w:val="00457ED0"/>
    <w:rsid w:val="004607CB"/>
    <w:rsid w:val="00460C7F"/>
    <w:rsid w:val="0046321D"/>
    <w:rsid w:val="004636B3"/>
    <w:rsid w:val="00470CD9"/>
    <w:rsid w:val="00471947"/>
    <w:rsid w:val="00472676"/>
    <w:rsid w:val="00472B6F"/>
    <w:rsid w:val="0047314C"/>
    <w:rsid w:val="0047646C"/>
    <w:rsid w:val="00477CFD"/>
    <w:rsid w:val="00480CC7"/>
    <w:rsid w:val="0048419B"/>
    <w:rsid w:val="00484631"/>
    <w:rsid w:val="00484D7A"/>
    <w:rsid w:val="00486940"/>
    <w:rsid w:val="00487992"/>
    <w:rsid w:val="004916B9"/>
    <w:rsid w:val="00491D06"/>
    <w:rsid w:val="00492E24"/>
    <w:rsid w:val="00493FC9"/>
    <w:rsid w:val="004A0AF0"/>
    <w:rsid w:val="004A1A32"/>
    <w:rsid w:val="004A1C85"/>
    <w:rsid w:val="004A20D1"/>
    <w:rsid w:val="004A23E1"/>
    <w:rsid w:val="004A37D7"/>
    <w:rsid w:val="004A4952"/>
    <w:rsid w:val="004A5801"/>
    <w:rsid w:val="004B213B"/>
    <w:rsid w:val="004B4559"/>
    <w:rsid w:val="004B52DB"/>
    <w:rsid w:val="004B5F46"/>
    <w:rsid w:val="004B7A1D"/>
    <w:rsid w:val="004C0365"/>
    <w:rsid w:val="004C093F"/>
    <w:rsid w:val="004C28DD"/>
    <w:rsid w:val="004C2B0E"/>
    <w:rsid w:val="004C30E5"/>
    <w:rsid w:val="004C3C82"/>
    <w:rsid w:val="004C4FCF"/>
    <w:rsid w:val="004C5A02"/>
    <w:rsid w:val="004C6B75"/>
    <w:rsid w:val="004C6E99"/>
    <w:rsid w:val="004C73F0"/>
    <w:rsid w:val="004D02E6"/>
    <w:rsid w:val="004D1675"/>
    <w:rsid w:val="004D3B64"/>
    <w:rsid w:val="004D5708"/>
    <w:rsid w:val="004D58F4"/>
    <w:rsid w:val="004D7175"/>
    <w:rsid w:val="004E0832"/>
    <w:rsid w:val="004E0CD9"/>
    <w:rsid w:val="004E297B"/>
    <w:rsid w:val="004E2D02"/>
    <w:rsid w:val="004E65A6"/>
    <w:rsid w:val="004E790B"/>
    <w:rsid w:val="004F3211"/>
    <w:rsid w:val="004F78DB"/>
    <w:rsid w:val="004F7CCB"/>
    <w:rsid w:val="00501CD4"/>
    <w:rsid w:val="005025BA"/>
    <w:rsid w:val="00504955"/>
    <w:rsid w:val="0051334A"/>
    <w:rsid w:val="0051629D"/>
    <w:rsid w:val="005176E2"/>
    <w:rsid w:val="00517720"/>
    <w:rsid w:val="00520F8F"/>
    <w:rsid w:val="0052176C"/>
    <w:rsid w:val="00522D5C"/>
    <w:rsid w:val="00523DA9"/>
    <w:rsid w:val="0052412A"/>
    <w:rsid w:val="005241E6"/>
    <w:rsid w:val="00525887"/>
    <w:rsid w:val="00532668"/>
    <w:rsid w:val="0053455C"/>
    <w:rsid w:val="00535BD9"/>
    <w:rsid w:val="0053636D"/>
    <w:rsid w:val="00537BAE"/>
    <w:rsid w:val="00540264"/>
    <w:rsid w:val="00541E6A"/>
    <w:rsid w:val="00542674"/>
    <w:rsid w:val="005431C3"/>
    <w:rsid w:val="00543F27"/>
    <w:rsid w:val="00543FD5"/>
    <w:rsid w:val="0054472D"/>
    <w:rsid w:val="00544B4C"/>
    <w:rsid w:val="00544C4E"/>
    <w:rsid w:val="00545388"/>
    <w:rsid w:val="00546474"/>
    <w:rsid w:val="005466BB"/>
    <w:rsid w:val="00546F3F"/>
    <w:rsid w:val="0055037A"/>
    <w:rsid w:val="00550D76"/>
    <w:rsid w:val="00551770"/>
    <w:rsid w:val="00555461"/>
    <w:rsid w:val="00555AD7"/>
    <w:rsid w:val="00556B1E"/>
    <w:rsid w:val="00557674"/>
    <w:rsid w:val="0056468F"/>
    <w:rsid w:val="00564965"/>
    <w:rsid w:val="00565D84"/>
    <w:rsid w:val="00567739"/>
    <w:rsid w:val="00567E94"/>
    <w:rsid w:val="00572C5A"/>
    <w:rsid w:val="00572EA0"/>
    <w:rsid w:val="00573875"/>
    <w:rsid w:val="00573FF4"/>
    <w:rsid w:val="005754FC"/>
    <w:rsid w:val="005773F8"/>
    <w:rsid w:val="00581C15"/>
    <w:rsid w:val="005828E6"/>
    <w:rsid w:val="00582CD9"/>
    <w:rsid w:val="005838F5"/>
    <w:rsid w:val="00585272"/>
    <w:rsid w:val="00585602"/>
    <w:rsid w:val="00585DB0"/>
    <w:rsid w:val="0058680A"/>
    <w:rsid w:val="005911BF"/>
    <w:rsid w:val="005913A6"/>
    <w:rsid w:val="005921DA"/>
    <w:rsid w:val="00593576"/>
    <w:rsid w:val="00593BE7"/>
    <w:rsid w:val="00594D64"/>
    <w:rsid w:val="0059603D"/>
    <w:rsid w:val="0059659B"/>
    <w:rsid w:val="005A1107"/>
    <w:rsid w:val="005A1A75"/>
    <w:rsid w:val="005A1E09"/>
    <w:rsid w:val="005A289C"/>
    <w:rsid w:val="005A2E80"/>
    <w:rsid w:val="005A38A1"/>
    <w:rsid w:val="005B0F9F"/>
    <w:rsid w:val="005B14C3"/>
    <w:rsid w:val="005B1779"/>
    <w:rsid w:val="005B17FF"/>
    <w:rsid w:val="005B281D"/>
    <w:rsid w:val="005B2DEE"/>
    <w:rsid w:val="005B6116"/>
    <w:rsid w:val="005B618D"/>
    <w:rsid w:val="005C30B1"/>
    <w:rsid w:val="005C3D1F"/>
    <w:rsid w:val="005C3D72"/>
    <w:rsid w:val="005C3E6E"/>
    <w:rsid w:val="005C40D2"/>
    <w:rsid w:val="005C44BD"/>
    <w:rsid w:val="005C47A1"/>
    <w:rsid w:val="005C5ADC"/>
    <w:rsid w:val="005D1775"/>
    <w:rsid w:val="005D1AE2"/>
    <w:rsid w:val="005D2CF0"/>
    <w:rsid w:val="005D5C05"/>
    <w:rsid w:val="005D6047"/>
    <w:rsid w:val="005D6263"/>
    <w:rsid w:val="005D7161"/>
    <w:rsid w:val="005D7406"/>
    <w:rsid w:val="005D7836"/>
    <w:rsid w:val="005E00D0"/>
    <w:rsid w:val="005E0905"/>
    <w:rsid w:val="005E0EA8"/>
    <w:rsid w:val="005E17F9"/>
    <w:rsid w:val="005E3737"/>
    <w:rsid w:val="005E44FF"/>
    <w:rsid w:val="005E5435"/>
    <w:rsid w:val="005E6072"/>
    <w:rsid w:val="005E75F2"/>
    <w:rsid w:val="005E7B9E"/>
    <w:rsid w:val="005F1518"/>
    <w:rsid w:val="005F3AD9"/>
    <w:rsid w:val="005F3B28"/>
    <w:rsid w:val="005F5428"/>
    <w:rsid w:val="005F5D90"/>
    <w:rsid w:val="005F6D6D"/>
    <w:rsid w:val="0060203C"/>
    <w:rsid w:val="006044AF"/>
    <w:rsid w:val="00605167"/>
    <w:rsid w:val="00605E6E"/>
    <w:rsid w:val="00605F58"/>
    <w:rsid w:val="00605FEB"/>
    <w:rsid w:val="00606D6D"/>
    <w:rsid w:val="00610FE4"/>
    <w:rsid w:val="006118F5"/>
    <w:rsid w:val="00612767"/>
    <w:rsid w:val="00613E62"/>
    <w:rsid w:val="00614F66"/>
    <w:rsid w:val="00620F1B"/>
    <w:rsid w:val="006221CA"/>
    <w:rsid w:val="00624BA1"/>
    <w:rsid w:val="0062520C"/>
    <w:rsid w:val="00625BD3"/>
    <w:rsid w:val="00625F2F"/>
    <w:rsid w:val="006260C7"/>
    <w:rsid w:val="006261A4"/>
    <w:rsid w:val="00633FB4"/>
    <w:rsid w:val="006352D5"/>
    <w:rsid w:val="00635CB5"/>
    <w:rsid w:val="00636A66"/>
    <w:rsid w:val="00640441"/>
    <w:rsid w:val="00642293"/>
    <w:rsid w:val="00642F96"/>
    <w:rsid w:val="00643716"/>
    <w:rsid w:val="00643C36"/>
    <w:rsid w:val="006456C4"/>
    <w:rsid w:val="00651542"/>
    <w:rsid w:val="00652B5C"/>
    <w:rsid w:val="00653878"/>
    <w:rsid w:val="0066084B"/>
    <w:rsid w:val="00661913"/>
    <w:rsid w:val="006641C0"/>
    <w:rsid w:val="00664DE3"/>
    <w:rsid w:val="00665623"/>
    <w:rsid w:val="006664B0"/>
    <w:rsid w:val="00666661"/>
    <w:rsid w:val="0066709E"/>
    <w:rsid w:val="00667E76"/>
    <w:rsid w:val="00667E94"/>
    <w:rsid w:val="00670F80"/>
    <w:rsid w:val="006718FB"/>
    <w:rsid w:val="006727AB"/>
    <w:rsid w:val="006728F1"/>
    <w:rsid w:val="00672A14"/>
    <w:rsid w:val="006734A0"/>
    <w:rsid w:val="00673C74"/>
    <w:rsid w:val="00674D87"/>
    <w:rsid w:val="00675B2F"/>
    <w:rsid w:val="00676338"/>
    <w:rsid w:val="0068087E"/>
    <w:rsid w:val="00681E04"/>
    <w:rsid w:val="00681EC0"/>
    <w:rsid w:val="006833A1"/>
    <w:rsid w:val="00684E39"/>
    <w:rsid w:val="00684E92"/>
    <w:rsid w:val="00687183"/>
    <w:rsid w:val="0068742C"/>
    <w:rsid w:val="006874F7"/>
    <w:rsid w:val="00687542"/>
    <w:rsid w:val="00687C54"/>
    <w:rsid w:val="00690C4E"/>
    <w:rsid w:val="00692735"/>
    <w:rsid w:val="006954F7"/>
    <w:rsid w:val="00695818"/>
    <w:rsid w:val="00695F69"/>
    <w:rsid w:val="006A016B"/>
    <w:rsid w:val="006A21D6"/>
    <w:rsid w:val="006A2450"/>
    <w:rsid w:val="006A3A86"/>
    <w:rsid w:val="006A5382"/>
    <w:rsid w:val="006A5899"/>
    <w:rsid w:val="006A5F42"/>
    <w:rsid w:val="006A6253"/>
    <w:rsid w:val="006A7841"/>
    <w:rsid w:val="006A7E61"/>
    <w:rsid w:val="006B009D"/>
    <w:rsid w:val="006B29AF"/>
    <w:rsid w:val="006B321F"/>
    <w:rsid w:val="006B4257"/>
    <w:rsid w:val="006B46AE"/>
    <w:rsid w:val="006B4AEF"/>
    <w:rsid w:val="006B560D"/>
    <w:rsid w:val="006B567B"/>
    <w:rsid w:val="006B7C9C"/>
    <w:rsid w:val="006B7FF5"/>
    <w:rsid w:val="006C017E"/>
    <w:rsid w:val="006C10C5"/>
    <w:rsid w:val="006C16DF"/>
    <w:rsid w:val="006C25B7"/>
    <w:rsid w:val="006C3B5E"/>
    <w:rsid w:val="006C3DBD"/>
    <w:rsid w:val="006C749C"/>
    <w:rsid w:val="006D03DF"/>
    <w:rsid w:val="006D046E"/>
    <w:rsid w:val="006D1C7C"/>
    <w:rsid w:val="006D3771"/>
    <w:rsid w:val="006D4D7C"/>
    <w:rsid w:val="006D7285"/>
    <w:rsid w:val="006D771C"/>
    <w:rsid w:val="006D7FFE"/>
    <w:rsid w:val="006E088E"/>
    <w:rsid w:val="006E1957"/>
    <w:rsid w:val="006E2EB0"/>
    <w:rsid w:val="006E3538"/>
    <w:rsid w:val="006F0495"/>
    <w:rsid w:val="006F0EBD"/>
    <w:rsid w:val="006F12C7"/>
    <w:rsid w:val="006F16AD"/>
    <w:rsid w:val="006F4564"/>
    <w:rsid w:val="00700573"/>
    <w:rsid w:val="00700D18"/>
    <w:rsid w:val="007010C4"/>
    <w:rsid w:val="0070670F"/>
    <w:rsid w:val="00706972"/>
    <w:rsid w:val="007069A2"/>
    <w:rsid w:val="00706A81"/>
    <w:rsid w:val="00707A1B"/>
    <w:rsid w:val="00712ED0"/>
    <w:rsid w:val="00713CFF"/>
    <w:rsid w:val="007147AB"/>
    <w:rsid w:val="00714C4B"/>
    <w:rsid w:val="0071594A"/>
    <w:rsid w:val="00716755"/>
    <w:rsid w:val="00717810"/>
    <w:rsid w:val="0072081C"/>
    <w:rsid w:val="0072103D"/>
    <w:rsid w:val="00722F1C"/>
    <w:rsid w:val="00724F39"/>
    <w:rsid w:val="007259C3"/>
    <w:rsid w:val="00727318"/>
    <w:rsid w:val="0072790E"/>
    <w:rsid w:val="00730650"/>
    <w:rsid w:val="00732FE6"/>
    <w:rsid w:val="0073547D"/>
    <w:rsid w:val="007359AF"/>
    <w:rsid w:val="00736D9C"/>
    <w:rsid w:val="00737DC8"/>
    <w:rsid w:val="00740742"/>
    <w:rsid w:val="0074096F"/>
    <w:rsid w:val="00740A49"/>
    <w:rsid w:val="007410CF"/>
    <w:rsid w:val="00742A9F"/>
    <w:rsid w:val="0074324B"/>
    <w:rsid w:val="00744686"/>
    <w:rsid w:val="00744F06"/>
    <w:rsid w:val="007459BA"/>
    <w:rsid w:val="007475B7"/>
    <w:rsid w:val="007478EC"/>
    <w:rsid w:val="00750F36"/>
    <w:rsid w:val="00751729"/>
    <w:rsid w:val="00751B2F"/>
    <w:rsid w:val="00752BE3"/>
    <w:rsid w:val="00755C20"/>
    <w:rsid w:val="00756258"/>
    <w:rsid w:val="0076001F"/>
    <w:rsid w:val="007609FE"/>
    <w:rsid w:val="007613AE"/>
    <w:rsid w:val="00761411"/>
    <w:rsid w:val="00763548"/>
    <w:rsid w:val="00764102"/>
    <w:rsid w:val="0076419F"/>
    <w:rsid w:val="0076452E"/>
    <w:rsid w:val="007658EF"/>
    <w:rsid w:val="00766030"/>
    <w:rsid w:val="007672D5"/>
    <w:rsid w:val="00770157"/>
    <w:rsid w:val="007705DB"/>
    <w:rsid w:val="007720F6"/>
    <w:rsid w:val="0077255A"/>
    <w:rsid w:val="00772B12"/>
    <w:rsid w:val="00775AB9"/>
    <w:rsid w:val="007763DC"/>
    <w:rsid w:val="00781C88"/>
    <w:rsid w:val="0078430E"/>
    <w:rsid w:val="00785089"/>
    <w:rsid w:val="007858E2"/>
    <w:rsid w:val="00786637"/>
    <w:rsid w:val="00786BC6"/>
    <w:rsid w:val="00793E75"/>
    <w:rsid w:val="007941A6"/>
    <w:rsid w:val="00794988"/>
    <w:rsid w:val="00796533"/>
    <w:rsid w:val="0079686C"/>
    <w:rsid w:val="00796B8D"/>
    <w:rsid w:val="00797521"/>
    <w:rsid w:val="007A023B"/>
    <w:rsid w:val="007A1122"/>
    <w:rsid w:val="007A12EA"/>
    <w:rsid w:val="007A2E5D"/>
    <w:rsid w:val="007A3067"/>
    <w:rsid w:val="007A52F1"/>
    <w:rsid w:val="007A5561"/>
    <w:rsid w:val="007A634A"/>
    <w:rsid w:val="007A6451"/>
    <w:rsid w:val="007B1145"/>
    <w:rsid w:val="007B12B6"/>
    <w:rsid w:val="007B312B"/>
    <w:rsid w:val="007B69DA"/>
    <w:rsid w:val="007B73C3"/>
    <w:rsid w:val="007B7548"/>
    <w:rsid w:val="007B7574"/>
    <w:rsid w:val="007C2859"/>
    <w:rsid w:val="007C57A8"/>
    <w:rsid w:val="007C6B04"/>
    <w:rsid w:val="007D0281"/>
    <w:rsid w:val="007D0A22"/>
    <w:rsid w:val="007D17CD"/>
    <w:rsid w:val="007D77C1"/>
    <w:rsid w:val="007E19C7"/>
    <w:rsid w:val="007E2537"/>
    <w:rsid w:val="007E255B"/>
    <w:rsid w:val="007E2AED"/>
    <w:rsid w:val="007E4658"/>
    <w:rsid w:val="007E4AB2"/>
    <w:rsid w:val="007E4B5F"/>
    <w:rsid w:val="007E5401"/>
    <w:rsid w:val="007E5429"/>
    <w:rsid w:val="007E5DB2"/>
    <w:rsid w:val="007E63BD"/>
    <w:rsid w:val="007E6C4B"/>
    <w:rsid w:val="007E7CC5"/>
    <w:rsid w:val="007F08A3"/>
    <w:rsid w:val="007F0978"/>
    <w:rsid w:val="007F10D4"/>
    <w:rsid w:val="007F19FD"/>
    <w:rsid w:val="007F2B93"/>
    <w:rsid w:val="007F2EE1"/>
    <w:rsid w:val="007F5820"/>
    <w:rsid w:val="007F608F"/>
    <w:rsid w:val="007F6D8E"/>
    <w:rsid w:val="007F7F2F"/>
    <w:rsid w:val="0080388E"/>
    <w:rsid w:val="00805715"/>
    <w:rsid w:val="00805913"/>
    <w:rsid w:val="00806A11"/>
    <w:rsid w:val="008079A3"/>
    <w:rsid w:val="00810D39"/>
    <w:rsid w:val="0081388E"/>
    <w:rsid w:val="00814887"/>
    <w:rsid w:val="008148D9"/>
    <w:rsid w:val="008149BA"/>
    <w:rsid w:val="00815DE0"/>
    <w:rsid w:val="008175C1"/>
    <w:rsid w:val="00821FBD"/>
    <w:rsid w:val="00823279"/>
    <w:rsid w:val="00823921"/>
    <w:rsid w:val="00825408"/>
    <w:rsid w:val="00825F66"/>
    <w:rsid w:val="0083063F"/>
    <w:rsid w:val="00830A91"/>
    <w:rsid w:val="008321F6"/>
    <w:rsid w:val="00832F59"/>
    <w:rsid w:val="0083513E"/>
    <w:rsid w:val="00835549"/>
    <w:rsid w:val="00840048"/>
    <w:rsid w:val="00842DCA"/>
    <w:rsid w:val="00843663"/>
    <w:rsid w:val="00843BD0"/>
    <w:rsid w:val="0084661D"/>
    <w:rsid w:val="008474EE"/>
    <w:rsid w:val="00851738"/>
    <w:rsid w:val="00852360"/>
    <w:rsid w:val="00852F50"/>
    <w:rsid w:val="0085323D"/>
    <w:rsid w:val="00854417"/>
    <w:rsid w:val="00854C66"/>
    <w:rsid w:val="0085591B"/>
    <w:rsid w:val="00856869"/>
    <w:rsid w:val="00860E08"/>
    <w:rsid w:val="00861042"/>
    <w:rsid w:val="00861F02"/>
    <w:rsid w:val="00862C24"/>
    <w:rsid w:val="008673EA"/>
    <w:rsid w:val="00870A13"/>
    <w:rsid w:val="00872335"/>
    <w:rsid w:val="008729CE"/>
    <w:rsid w:val="00873171"/>
    <w:rsid w:val="00873869"/>
    <w:rsid w:val="00873D94"/>
    <w:rsid w:val="00875F41"/>
    <w:rsid w:val="0087729A"/>
    <w:rsid w:val="008825E9"/>
    <w:rsid w:val="00882878"/>
    <w:rsid w:val="008830F5"/>
    <w:rsid w:val="008837E0"/>
    <w:rsid w:val="00885471"/>
    <w:rsid w:val="008866D8"/>
    <w:rsid w:val="008879AD"/>
    <w:rsid w:val="00890E2C"/>
    <w:rsid w:val="0089105A"/>
    <w:rsid w:val="0089147E"/>
    <w:rsid w:val="008927F9"/>
    <w:rsid w:val="00895F33"/>
    <w:rsid w:val="00896A64"/>
    <w:rsid w:val="008A0F52"/>
    <w:rsid w:val="008A18EE"/>
    <w:rsid w:val="008A1EC5"/>
    <w:rsid w:val="008A1FFE"/>
    <w:rsid w:val="008A2EBF"/>
    <w:rsid w:val="008A2F6C"/>
    <w:rsid w:val="008A3593"/>
    <w:rsid w:val="008A4029"/>
    <w:rsid w:val="008A44DB"/>
    <w:rsid w:val="008A47EF"/>
    <w:rsid w:val="008A5557"/>
    <w:rsid w:val="008A5804"/>
    <w:rsid w:val="008B350D"/>
    <w:rsid w:val="008B3BA4"/>
    <w:rsid w:val="008B4C75"/>
    <w:rsid w:val="008B5488"/>
    <w:rsid w:val="008B5922"/>
    <w:rsid w:val="008C558F"/>
    <w:rsid w:val="008C7A70"/>
    <w:rsid w:val="008D00E1"/>
    <w:rsid w:val="008D1A01"/>
    <w:rsid w:val="008D241C"/>
    <w:rsid w:val="008D2FDE"/>
    <w:rsid w:val="008D44F7"/>
    <w:rsid w:val="008D49FC"/>
    <w:rsid w:val="008D4DBA"/>
    <w:rsid w:val="008D54B1"/>
    <w:rsid w:val="008D5F69"/>
    <w:rsid w:val="008E0B1F"/>
    <w:rsid w:val="008E2ED3"/>
    <w:rsid w:val="008E6E59"/>
    <w:rsid w:val="008F151E"/>
    <w:rsid w:val="008F2047"/>
    <w:rsid w:val="008F25E5"/>
    <w:rsid w:val="008F2709"/>
    <w:rsid w:val="008F2ADF"/>
    <w:rsid w:val="008F4067"/>
    <w:rsid w:val="008F58DE"/>
    <w:rsid w:val="008F6B6C"/>
    <w:rsid w:val="008F70F2"/>
    <w:rsid w:val="008F7612"/>
    <w:rsid w:val="009005F2"/>
    <w:rsid w:val="00902939"/>
    <w:rsid w:val="009053A5"/>
    <w:rsid w:val="00907410"/>
    <w:rsid w:val="009074C2"/>
    <w:rsid w:val="00907790"/>
    <w:rsid w:val="0091336E"/>
    <w:rsid w:val="00913CA4"/>
    <w:rsid w:val="00913FFE"/>
    <w:rsid w:val="00915179"/>
    <w:rsid w:val="00915241"/>
    <w:rsid w:val="009157C9"/>
    <w:rsid w:val="00915B43"/>
    <w:rsid w:val="00916BE9"/>
    <w:rsid w:val="009179C8"/>
    <w:rsid w:val="00921785"/>
    <w:rsid w:val="00921802"/>
    <w:rsid w:val="009222AE"/>
    <w:rsid w:val="009238D6"/>
    <w:rsid w:val="00924854"/>
    <w:rsid w:val="00924A0B"/>
    <w:rsid w:val="00924E08"/>
    <w:rsid w:val="0092617C"/>
    <w:rsid w:val="0092716B"/>
    <w:rsid w:val="00930806"/>
    <w:rsid w:val="00930F1B"/>
    <w:rsid w:val="009334A8"/>
    <w:rsid w:val="0093415A"/>
    <w:rsid w:val="00935FA1"/>
    <w:rsid w:val="009377E6"/>
    <w:rsid w:val="00940826"/>
    <w:rsid w:val="00942B5C"/>
    <w:rsid w:val="00944354"/>
    <w:rsid w:val="0094562D"/>
    <w:rsid w:val="009463ED"/>
    <w:rsid w:val="00946413"/>
    <w:rsid w:val="00947EF8"/>
    <w:rsid w:val="0095043F"/>
    <w:rsid w:val="00950CAC"/>
    <w:rsid w:val="00953361"/>
    <w:rsid w:val="00954180"/>
    <w:rsid w:val="009563C1"/>
    <w:rsid w:val="009568E1"/>
    <w:rsid w:val="0095775C"/>
    <w:rsid w:val="009636F4"/>
    <w:rsid w:val="0096444C"/>
    <w:rsid w:val="009653CB"/>
    <w:rsid w:val="00965EED"/>
    <w:rsid w:val="00966024"/>
    <w:rsid w:val="009663C2"/>
    <w:rsid w:val="0097305B"/>
    <w:rsid w:val="00973843"/>
    <w:rsid w:val="00974247"/>
    <w:rsid w:val="00974903"/>
    <w:rsid w:val="00975761"/>
    <w:rsid w:val="00981002"/>
    <w:rsid w:val="00981CC9"/>
    <w:rsid w:val="009834DE"/>
    <w:rsid w:val="009869C3"/>
    <w:rsid w:val="0098755A"/>
    <w:rsid w:val="00990888"/>
    <w:rsid w:val="009913E8"/>
    <w:rsid w:val="00991616"/>
    <w:rsid w:val="009926B2"/>
    <w:rsid w:val="00993DA3"/>
    <w:rsid w:val="00996368"/>
    <w:rsid w:val="009966D7"/>
    <w:rsid w:val="00996F00"/>
    <w:rsid w:val="00997821"/>
    <w:rsid w:val="009A1129"/>
    <w:rsid w:val="009A1AB1"/>
    <w:rsid w:val="009A24BF"/>
    <w:rsid w:val="009A3745"/>
    <w:rsid w:val="009A3EB5"/>
    <w:rsid w:val="009A50B2"/>
    <w:rsid w:val="009A5529"/>
    <w:rsid w:val="009A5654"/>
    <w:rsid w:val="009A5E16"/>
    <w:rsid w:val="009B062B"/>
    <w:rsid w:val="009B1FA1"/>
    <w:rsid w:val="009B2C54"/>
    <w:rsid w:val="009B4371"/>
    <w:rsid w:val="009B614A"/>
    <w:rsid w:val="009B63B2"/>
    <w:rsid w:val="009B6B3C"/>
    <w:rsid w:val="009C0A7A"/>
    <w:rsid w:val="009C1526"/>
    <w:rsid w:val="009C259D"/>
    <w:rsid w:val="009C34C5"/>
    <w:rsid w:val="009C4887"/>
    <w:rsid w:val="009C5237"/>
    <w:rsid w:val="009C58A9"/>
    <w:rsid w:val="009C63D4"/>
    <w:rsid w:val="009D132A"/>
    <w:rsid w:val="009D363C"/>
    <w:rsid w:val="009D78DC"/>
    <w:rsid w:val="009E070C"/>
    <w:rsid w:val="009E4B90"/>
    <w:rsid w:val="009E4B91"/>
    <w:rsid w:val="009E4F0C"/>
    <w:rsid w:val="009E5A4D"/>
    <w:rsid w:val="009E65E5"/>
    <w:rsid w:val="009E6648"/>
    <w:rsid w:val="009E6F34"/>
    <w:rsid w:val="009F0A27"/>
    <w:rsid w:val="009F0DCB"/>
    <w:rsid w:val="009F41DA"/>
    <w:rsid w:val="009F5464"/>
    <w:rsid w:val="009F5B27"/>
    <w:rsid w:val="009F6CD2"/>
    <w:rsid w:val="00A00FB8"/>
    <w:rsid w:val="00A01060"/>
    <w:rsid w:val="00A03CA9"/>
    <w:rsid w:val="00A0438C"/>
    <w:rsid w:val="00A04B46"/>
    <w:rsid w:val="00A04FFA"/>
    <w:rsid w:val="00A05193"/>
    <w:rsid w:val="00A0601B"/>
    <w:rsid w:val="00A071B9"/>
    <w:rsid w:val="00A161EB"/>
    <w:rsid w:val="00A164C3"/>
    <w:rsid w:val="00A16D4C"/>
    <w:rsid w:val="00A20E40"/>
    <w:rsid w:val="00A227D2"/>
    <w:rsid w:val="00A229BF"/>
    <w:rsid w:val="00A24C7E"/>
    <w:rsid w:val="00A24CA8"/>
    <w:rsid w:val="00A24F19"/>
    <w:rsid w:val="00A25C9D"/>
    <w:rsid w:val="00A31689"/>
    <w:rsid w:val="00A32355"/>
    <w:rsid w:val="00A32975"/>
    <w:rsid w:val="00A3494A"/>
    <w:rsid w:val="00A34F75"/>
    <w:rsid w:val="00A368F8"/>
    <w:rsid w:val="00A413D9"/>
    <w:rsid w:val="00A4168D"/>
    <w:rsid w:val="00A42BA2"/>
    <w:rsid w:val="00A44072"/>
    <w:rsid w:val="00A459B1"/>
    <w:rsid w:val="00A4752D"/>
    <w:rsid w:val="00A47F3C"/>
    <w:rsid w:val="00A50129"/>
    <w:rsid w:val="00A52ACD"/>
    <w:rsid w:val="00A5561E"/>
    <w:rsid w:val="00A55684"/>
    <w:rsid w:val="00A55791"/>
    <w:rsid w:val="00A61AAF"/>
    <w:rsid w:val="00A622D7"/>
    <w:rsid w:val="00A62AA8"/>
    <w:rsid w:val="00A65D17"/>
    <w:rsid w:val="00A6678F"/>
    <w:rsid w:val="00A67342"/>
    <w:rsid w:val="00A676C6"/>
    <w:rsid w:val="00A70A47"/>
    <w:rsid w:val="00A7145F"/>
    <w:rsid w:val="00A71543"/>
    <w:rsid w:val="00A72846"/>
    <w:rsid w:val="00A76674"/>
    <w:rsid w:val="00A76B24"/>
    <w:rsid w:val="00A8038C"/>
    <w:rsid w:val="00A80814"/>
    <w:rsid w:val="00A84135"/>
    <w:rsid w:val="00A85A66"/>
    <w:rsid w:val="00A85B9E"/>
    <w:rsid w:val="00A874CB"/>
    <w:rsid w:val="00A904B0"/>
    <w:rsid w:val="00A9227C"/>
    <w:rsid w:val="00A927F6"/>
    <w:rsid w:val="00A9547B"/>
    <w:rsid w:val="00A9570B"/>
    <w:rsid w:val="00A96D8B"/>
    <w:rsid w:val="00A979CE"/>
    <w:rsid w:val="00AA0C30"/>
    <w:rsid w:val="00AA163A"/>
    <w:rsid w:val="00AA4E2A"/>
    <w:rsid w:val="00AA6F5E"/>
    <w:rsid w:val="00AA7157"/>
    <w:rsid w:val="00AA71A2"/>
    <w:rsid w:val="00AA7909"/>
    <w:rsid w:val="00AB25F6"/>
    <w:rsid w:val="00AB2BBE"/>
    <w:rsid w:val="00AC0245"/>
    <w:rsid w:val="00AC0D7B"/>
    <w:rsid w:val="00AC4F6E"/>
    <w:rsid w:val="00AC520A"/>
    <w:rsid w:val="00AC5B72"/>
    <w:rsid w:val="00AC62C2"/>
    <w:rsid w:val="00AC6634"/>
    <w:rsid w:val="00AC6AC6"/>
    <w:rsid w:val="00AC7C8A"/>
    <w:rsid w:val="00AD4ED7"/>
    <w:rsid w:val="00AD610E"/>
    <w:rsid w:val="00AD7673"/>
    <w:rsid w:val="00AD7CE6"/>
    <w:rsid w:val="00AE010D"/>
    <w:rsid w:val="00AE0592"/>
    <w:rsid w:val="00AE107B"/>
    <w:rsid w:val="00AE33CC"/>
    <w:rsid w:val="00AE71AA"/>
    <w:rsid w:val="00AE762E"/>
    <w:rsid w:val="00AF1624"/>
    <w:rsid w:val="00AF271D"/>
    <w:rsid w:val="00AF3266"/>
    <w:rsid w:val="00B00931"/>
    <w:rsid w:val="00B0436E"/>
    <w:rsid w:val="00B052D1"/>
    <w:rsid w:val="00B060FB"/>
    <w:rsid w:val="00B069A8"/>
    <w:rsid w:val="00B17F52"/>
    <w:rsid w:val="00B21E51"/>
    <w:rsid w:val="00B2256B"/>
    <w:rsid w:val="00B23240"/>
    <w:rsid w:val="00B23263"/>
    <w:rsid w:val="00B23919"/>
    <w:rsid w:val="00B24E12"/>
    <w:rsid w:val="00B26542"/>
    <w:rsid w:val="00B26A3E"/>
    <w:rsid w:val="00B27FFB"/>
    <w:rsid w:val="00B3034C"/>
    <w:rsid w:val="00B30F27"/>
    <w:rsid w:val="00B3136A"/>
    <w:rsid w:val="00B32D31"/>
    <w:rsid w:val="00B35254"/>
    <w:rsid w:val="00B35773"/>
    <w:rsid w:val="00B3673B"/>
    <w:rsid w:val="00B36C7C"/>
    <w:rsid w:val="00B36EB7"/>
    <w:rsid w:val="00B41EF9"/>
    <w:rsid w:val="00B4287B"/>
    <w:rsid w:val="00B42A71"/>
    <w:rsid w:val="00B43C0A"/>
    <w:rsid w:val="00B44160"/>
    <w:rsid w:val="00B458E6"/>
    <w:rsid w:val="00B47ED7"/>
    <w:rsid w:val="00B51FD2"/>
    <w:rsid w:val="00B53C4F"/>
    <w:rsid w:val="00B5485F"/>
    <w:rsid w:val="00B56518"/>
    <w:rsid w:val="00B60247"/>
    <w:rsid w:val="00B61955"/>
    <w:rsid w:val="00B64036"/>
    <w:rsid w:val="00B64AA4"/>
    <w:rsid w:val="00B675B7"/>
    <w:rsid w:val="00B67C87"/>
    <w:rsid w:val="00B67E07"/>
    <w:rsid w:val="00B70494"/>
    <w:rsid w:val="00B706D4"/>
    <w:rsid w:val="00B71EE0"/>
    <w:rsid w:val="00B727A8"/>
    <w:rsid w:val="00B73F8E"/>
    <w:rsid w:val="00B74513"/>
    <w:rsid w:val="00B8171C"/>
    <w:rsid w:val="00B82EFA"/>
    <w:rsid w:val="00B862FB"/>
    <w:rsid w:val="00B87951"/>
    <w:rsid w:val="00B921A5"/>
    <w:rsid w:val="00B94301"/>
    <w:rsid w:val="00B946FE"/>
    <w:rsid w:val="00B94A01"/>
    <w:rsid w:val="00B95118"/>
    <w:rsid w:val="00B95C7F"/>
    <w:rsid w:val="00B9794B"/>
    <w:rsid w:val="00BA09F4"/>
    <w:rsid w:val="00BA09FB"/>
    <w:rsid w:val="00BA6AC1"/>
    <w:rsid w:val="00BB090E"/>
    <w:rsid w:val="00BB0BF3"/>
    <w:rsid w:val="00BB0EDD"/>
    <w:rsid w:val="00BB44D2"/>
    <w:rsid w:val="00BB515A"/>
    <w:rsid w:val="00BC01FE"/>
    <w:rsid w:val="00BC5D2E"/>
    <w:rsid w:val="00BC62AD"/>
    <w:rsid w:val="00BC76A7"/>
    <w:rsid w:val="00BC7ACB"/>
    <w:rsid w:val="00BD4243"/>
    <w:rsid w:val="00BD6CB4"/>
    <w:rsid w:val="00BE0F1E"/>
    <w:rsid w:val="00BE25CC"/>
    <w:rsid w:val="00BE6968"/>
    <w:rsid w:val="00BF2E7E"/>
    <w:rsid w:val="00BF34FB"/>
    <w:rsid w:val="00BF3CF0"/>
    <w:rsid w:val="00BF3E34"/>
    <w:rsid w:val="00BF4AF0"/>
    <w:rsid w:val="00C0446C"/>
    <w:rsid w:val="00C04679"/>
    <w:rsid w:val="00C04E2B"/>
    <w:rsid w:val="00C077BE"/>
    <w:rsid w:val="00C07FDE"/>
    <w:rsid w:val="00C11057"/>
    <w:rsid w:val="00C11C26"/>
    <w:rsid w:val="00C1435B"/>
    <w:rsid w:val="00C14B8C"/>
    <w:rsid w:val="00C17B16"/>
    <w:rsid w:val="00C17BA4"/>
    <w:rsid w:val="00C2208C"/>
    <w:rsid w:val="00C22BFF"/>
    <w:rsid w:val="00C24248"/>
    <w:rsid w:val="00C2753B"/>
    <w:rsid w:val="00C3108D"/>
    <w:rsid w:val="00C315B5"/>
    <w:rsid w:val="00C31CA9"/>
    <w:rsid w:val="00C329B5"/>
    <w:rsid w:val="00C40299"/>
    <w:rsid w:val="00C40586"/>
    <w:rsid w:val="00C420FC"/>
    <w:rsid w:val="00C4583A"/>
    <w:rsid w:val="00C45BED"/>
    <w:rsid w:val="00C46CA6"/>
    <w:rsid w:val="00C509DB"/>
    <w:rsid w:val="00C527EF"/>
    <w:rsid w:val="00C52E9F"/>
    <w:rsid w:val="00C54675"/>
    <w:rsid w:val="00C55278"/>
    <w:rsid w:val="00C553B4"/>
    <w:rsid w:val="00C560CA"/>
    <w:rsid w:val="00C56742"/>
    <w:rsid w:val="00C56D83"/>
    <w:rsid w:val="00C573B1"/>
    <w:rsid w:val="00C611A4"/>
    <w:rsid w:val="00C62FC6"/>
    <w:rsid w:val="00C630C7"/>
    <w:rsid w:val="00C646FD"/>
    <w:rsid w:val="00C676FA"/>
    <w:rsid w:val="00C67FD1"/>
    <w:rsid w:val="00C7129C"/>
    <w:rsid w:val="00C71B71"/>
    <w:rsid w:val="00C72669"/>
    <w:rsid w:val="00C73140"/>
    <w:rsid w:val="00C7432F"/>
    <w:rsid w:val="00C74648"/>
    <w:rsid w:val="00C75FDE"/>
    <w:rsid w:val="00C76E58"/>
    <w:rsid w:val="00C77423"/>
    <w:rsid w:val="00C802B7"/>
    <w:rsid w:val="00C83064"/>
    <w:rsid w:val="00C833CD"/>
    <w:rsid w:val="00C83AE4"/>
    <w:rsid w:val="00C87AC3"/>
    <w:rsid w:val="00C87DF9"/>
    <w:rsid w:val="00C92B69"/>
    <w:rsid w:val="00C93835"/>
    <w:rsid w:val="00C93BB2"/>
    <w:rsid w:val="00C97C98"/>
    <w:rsid w:val="00CA0858"/>
    <w:rsid w:val="00CA2992"/>
    <w:rsid w:val="00CA3D85"/>
    <w:rsid w:val="00CA6231"/>
    <w:rsid w:val="00CA67B9"/>
    <w:rsid w:val="00CA7FB9"/>
    <w:rsid w:val="00CB0224"/>
    <w:rsid w:val="00CB2F88"/>
    <w:rsid w:val="00CB4286"/>
    <w:rsid w:val="00CB47D2"/>
    <w:rsid w:val="00CB61C6"/>
    <w:rsid w:val="00CB6A07"/>
    <w:rsid w:val="00CB7550"/>
    <w:rsid w:val="00CC0750"/>
    <w:rsid w:val="00CC09C6"/>
    <w:rsid w:val="00CC3CE8"/>
    <w:rsid w:val="00CC47D3"/>
    <w:rsid w:val="00CC4E66"/>
    <w:rsid w:val="00CC5820"/>
    <w:rsid w:val="00CC6EE6"/>
    <w:rsid w:val="00CC7DE5"/>
    <w:rsid w:val="00CD0F8D"/>
    <w:rsid w:val="00CD18AD"/>
    <w:rsid w:val="00CD1B17"/>
    <w:rsid w:val="00CD4E20"/>
    <w:rsid w:val="00CD5A06"/>
    <w:rsid w:val="00CD6158"/>
    <w:rsid w:val="00CD6D9D"/>
    <w:rsid w:val="00CE2ADF"/>
    <w:rsid w:val="00CE2DEC"/>
    <w:rsid w:val="00CE33D1"/>
    <w:rsid w:val="00CE362C"/>
    <w:rsid w:val="00CE3940"/>
    <w:rsid w:val="00CE450B"/>
    <w:rsid w:val="00CE5025"/>
    <w:rsid w:val="00CE78C9"/>
    <w:rsid w:val="00CF175F"/>
    <w:rsid w:val="00CF2A14"/>
    <w:rsid w:val="00CF2BE6"/>
    <w:rsid w:val="00CF3357"/>
    <w:rsid w:val="00CF3C5A"/>
    <w:rsid w:val="00CF58C8"/>
    <w:rsid w:val="00CF5A8A"/>
    <w:rsid w:val="00D01D16"/>
    <w:rsid w:val="00D02103"/>
    <w:rsid w:val="00D03A9E"/>
    <w:rsid w:val="00D0534A"/>
    <w:rsid w:val="00D05A0D"/>
    <w:rsid w:val="00D077D7"/>
    <w:rsid w:val="00D10821"/>
    <w:rsid w:val="00D10F13"/>
    <w:rsid w:val="00D11FD1"/>
    <w:rsid w:val="00D140F4"/>
    <w:rsid w:val="00D153A9"/>
    <w:rsid w:val="00D15813"/>
    <w:rsid w:val="00D15B48"/>
    <w:rsid w:val="00D17046"/>
    <w:rsid w:val="00D206E9"/>
    <w:rsid w:val="00D214F2"/>
    <w:rsid w:val="00D22C6A"/>
    <w:rsid w:val="00D24F51"/>
    <w:rsid w:val="00D2689A"/>
    <w:rsid w:val="00D303C0"/>
    <w:rsid w:val="00D339D4"/>
    <w:rsid w:val="00D341FB"/>
    <w:rsid w:val="00D36C89"/>
    <w:rsid w:val="00D418F4"/>
    <w:rsid w:val="00D4193D"/>
    <w:rsid w:val="00D44BB7"/>
    <w:rsid w:val="00D44F64"/>
    <w:rsid w:val="00D456C4"/>
    <w:rsid w:val="00D45901"/>
    <w:rsid w:val="00D46050"/>
    <w:rsid w:val="00D46DE4"/>
    <w:rsid w:val="00D4798D"/>
    <w:rsid w:val="00D51121"/>
    <w:rsid w:val="00D53A3A"/>
    <w:rsid w:val="00D55B34"/>
    <w:rsid w:val="00D560FA"/>
    <w:rsid w:val="00D6125D"/>
    <w:rsid w:val="00D61489"/>
    <w:rsid w:val="00D62F80"/>
    <w:rsid w:val="00D6315D"/>
    <w:rsid w:val="00D64403"/>
    <w:rsid w:val="00D660AC"/>
    <w:rsid w:val="00D70330"/>
    <w:rsid w:val="00D710FC"/>
    <w:rsid w:val="00D71EDF"/>
    <w:rsid w:val="00D72C9E"/>
    <w:rsid w:val="00D736AE"/>
    <w:rsid w:val="00D74DCA"/>
    <w:rsid w:val="00D74E77"/>
    <w:rsid w:val="00D801F2"/>
    <w:rsid w:val="00D80FAB"/>
    <w:rsid w:val="00D81C73"/>
    <w:rsid w:val="00D81FA8"/>
    <w:rsid w:val="00D829D2"/>
    <w:rsid w:val="00D8314A"/>
    <w:rsid w:val="00D852AF"/>
    <w:rsid w:val="00D86945"/>
    <w:rsid w:val="00D86BCF"/>
    <w:rsid w:val="00D86EAF"/>
    <w:rsid w:val="00D908F5"/>
    <w:rsid w:val="00D90991"/>
    <w:rsid w:val="00D90F47"/>
    <w:rsid w:val="00D94580"/>
    <w:rsid w:val="00D957C6"/>
    <w:rsid w:val="00DA00B8"/>
    <w:rsid w:val="00DA2C2C"/>
    <w:rsid w:val="00DA3125"/>
    <w:rsid w:val="00DA367B"/>
    <w:rsid w:val="00DA4C72"/>
    <w:rsid w:val="00DA4ECD"/>
    <w:rsid w:val="00DA548F"/>
    <w:rsid w:val="00DB0D74"/>
    <w:rsid w:val="00DB0E0E"/>
    <w:rsid w:val="00DB3395"/>
    <w:rsid w:val="00DB35A5"/>
    <w:rsid w:val="00DB7C2C"/>
    <w:rsid w:val="00DC0EB7"/>
    <w:rsid w:val="00DC1047"/>
    <w:rsid w:val="00DC1B41"/>
    <w:rsid w:val="00DC3828"/>
    <w:rsid w:val="00DC4029"/>
    <w:rsid w:val="00DC4C78"/>
    <w:rsid w:val="00DC6F65"/>
    <w:rsid w:val="00DC7561"/>
    <w:rsid w:val="00DD0636"/>
    <w:rsid w:val="00DD07F5"/>
    <w:rsid w:val="00DD0A61"/>
    <w:rsid w:val="00DD1765"/>
    <w:rsid w:val="00DD1C3B"/>
    <w:rsid w:val="00DD1EE6"/>
    <w:rsid w:val="00DD2B91"/>
    <w:rsid w:val="00DD3507"/>
    <w:rsid w:val="00DD390B"/>
    <w:rsid w:val="00DD4193"/>
    <w:rsid w:val="00DE1073"/>
    <w:rsid w:val="00DE12BE"/>
    <w:rsid w:val="00DE2042"/>
    <w:rsid w:val="00DE3CD0"/>
    <w:rsid w:val="00DE507E"/>
    <w:rsid w:val="00DE5F57"/>
    <w:rsid w:val="00DE6C34"/>
    <w:rsid w:val="00DF2B48"/>
    <w:rsid w:val="00DF456E"/>
    <w:rsid w:val="00DF6517"/>
    <w:rsid w:val="00E01299"/>
    <w:rsid w:val="00E01C83"/>
    <w:rsid w:val="00E02BF7"/>
    <w:rsid w:val="00E041AE"/>
    <w:rsid w:val="00E05477"/>
    <w:rsid w:val="00E05BE1"/>
    <w:rsid w:val="00E06BD3"/>
    <w:rsid w:val="00E134A6"/>
    <w:rsid w:val="00E14F3D"/>
    <w:rsid w:val="00E166C4"/>
    <w:rsid w:val="00E205CB"/>
    <w:rsid w:val="00E2520C"/>
    <w:rsid w:val="00E2549C"/>
    <w:rsid w:val="00E266E3"/>
    <w:rsid w:val="00E26D4D"/>
    <w:rsid w:val="00E27483"/>
    <w:rsid w:val="00E274F8"/>
    <w:rsid w:val="00E30E3D"/>
    <w:rsid w:val="00E32CA9"/>
    <w:rsid w:val="00E32EF4"/>
    <w:rsid w:val="00E33F34"/>
    <w:rsid w:val="00E3661A"/>
    <w:rsid w:val="00E369F1"/>
    <w:rsid w:val="00E36C1E"/>
    <w:rsid w:val="00E370E3"/>
    <w:rsid w:val="00E41649"/>
    <w:rsid w:val="00E41A02"/>
    <w:rsid w:val="00E41ABF"/>
    <w:rsid w:val="00E45BDC"/>
    <w:rsid w:val="00E46798"/>
    <w:rsid w:val="00E4703B"/>
    <w:rsid w:val="00E5264A"/>
    <w:rsid w:val="00E53D7A"/>
    <w:rsid w:val="00E55327"/>
    <w:rsid w:val="00E560FD"/>
    <w:rsid w:val="00E6471E"/>
    <w:rsid w:val="00E70CE3"/>
    <w:rsid w:val="00E70E08"/>
    <w:rsid w:val="00E71462"/>
    <w:rsid w:val="00E71999"/>
    <w:rsid w:val="00E71DF3"/>
    <w:rsid w:val="00E721AF"/>
    <w:rsid w:val="00E7349A"/>
    <w:rsid w:val="00E74CD9"/>
    <w:rsid w:val="00E75795"/>
    <w:rsid w:val="00E76F39"/>
    <w:rsid w:val="00E77EFE"/>
    <w:rsid w:val="00E824C2"/>
    <w:rsid w:val="00E83586"/>
    <w:rsid w:val="00E86D27"/>
    <w:rsid w:val="00E86F22"/>
    <w:rsid w:val="00E86FB4"/>
    <w:rsid w:val="00E9069A"/>
    <w:rsid w:val="00E90BE5"/>
    <w:rsid w:val="00E92E48"/>
    <w:rsid w:val="00E94125"/>
    <w:rsid w:val="00E95FDA"/>
    <w:rsid w:val="00E967CC"/>
    <w:rsid w:val="00E97BD5"/>
    <w:rsid w:val="00EA2274"/>
    <w:rsid w:val="00EA2F29"/>
    <w:rsid w:val="00EA308E"/>
    <w:rsid w:val="00EA31A9"/>
    <w:rsid w:val="00EA3396"/>
    <w:rsid w:val="00EA3D34"/>
    <w:rsid w:val="00EA588C"/>
    <w:rsid w:val="00EA680C"/>
    <w:rsid w:val="00EA6A8D"/>
    <w:rsid w:val="00EB06BD"/>
    <w:rsid w:val="00EB0726"/>
    <w:rsid w:val="00EB53F8"/>
    <w:rsid w:val="00EB55A8"/>
    <w:rsid w:val="00EB5F5F"/>
    <w:rsid w:val="00EB6A62"/>
    <w:rsid w:val="00EB7ACB"/>
    <w:rsid w:val="00EC148F"/>
    <w:rsid w:val="00EC28BB"/>
    <w:rsid w:val="00EC2F17"/>
    <w:rsid w:val="00EC328C"/>
    <w:rsid w:val="00EC33ED"/>
    <w:rsid w:val="00EC432D"/>
    <w:rsid w:val="00ED02E3"/>
    <w:rsid w:val="00ED4F5C"/>
    <w:rsid w:val="00ED54FD"/>
    <w:rsid w:val="00ED5EC9"/>
    <w:rsid w:val="00ED5FE3"/>
    <w:rsid w:val="00EE14CC"/>
    <w:rsid w:val="00EE15B9"/>
    <w:rsid w:val="00EE1771"/>
    <w:rsid w:val="00EE2FDF"/>
    <w:rsid w:val="00EE41C5"/>
    <w:rsid w:val="00EE44E6"/>
    <w:rsid w:val="00EE47CB"/>
    <w:rsid w:val="00EE5705"/>
    <w:rsid w:val="00EF1035"/>
    <w:rsid w:val="00EF18A2"/>
    <w:rsid w:val="00EF7575"/>
    <w:rsid w:val="00F00622"/>
    <w:rsid w:val="00F00969"/>
    <w:rsid w:val="00F00FE1"/>
    <w:rsid w:val="00F027DF"/>
    <w:rsid w:val="00F03172"/>
    <w:rsid w:val="00F042B5"/>
    <w:rsid w:val="00F05531"/>
    <w:rsid w:val="00F10EC0"/>
    <w:rsid w:val="00F11AE7"/>
    <w:rsid w:val="00F12411"/>
    <w:rsid w:val="00F12C63"/>
    <w:rsid w:val="00F13889"/>
    <w:rsid w:val="00F13C95"/>
    <w:rsid w:val="00F1488D"/>
    <w:rsid w:val="00F150CC"/>
    <w:rsid w:val="00F1590B"/>
    <w:rsid w:val="00F159D7"/>
    <w:rsid w:val="00F15DB6"/>
    <w:rsid w:val="00F16E83"/>
    <w:rsid w:val="00F1730E"/>
    <w:rsid w:val="00F17770"/>
    <w:rsid w:val="00F205B4"/>
    <w:rsid w:val="00F208D7"/>
    <w:rsid w:val="00F229D8"/>
    <w:rsid w:val="00F232B5"/>
    <w:rsid w:val="00F234F7"/>
    <w:rsid w:val="00F2401E"/>
    <w:rsid w:val="00F24D0A"/>
    <w:rsid w:val="00F27E8C"/>
    <w:rsid w:val="00F34881"/>
    <w:rsid w:val="00F349BF"/>
    <w:rsid w:val="00F35396"/>
    <w:rsid w:val="00F409AF"/>
    <w:rsid w:val="00F40AFD"/>
    <w:rsid w:val="00F421AF"/>
    <w:rsid w:val="00F42625"/>
    <w:rsid w:val="00F4284B"/>
    <w:rsid w:val="00F43DE4"/>
    <w:rsid w:val="00F46B27"/>
    <w:rsid w:val="00F47C22"/>
    <w:rsid w:val="00F501AD"/>
    <w:rsid w:val="00F5190A"/>
    <w:rsid w:val="00F51D37"/>
    <w:rsid w:val="00F52433"/>
    <w:rsid w:val="00F539E9"/>
    <w:rsid w:val="00F54A5B"/>
    <w:rsid w:val="00F54D99"/>
    <w:rsid w:val="00F55A85"/>
    <w:rsid w:val="00F57469"/>
    <w:rsid w:val="00F5777D"/>
    <w:rsid w:val="00F614A9"/>
    <w:rsid w:val="00F625A8"/>
    <w:rsid w:val="00F634E2"/>
    <w:rsid w:val="00F63692"/>
    <w:rsid w:val="00F646E3"/>
    <w:rsid w:val="00F6499F"/>
    <w:rsid w:val="00F65E90"/>
    <w:rsid w:val="00F674A6"/>
    <w:rsid w:val="00F7074A"/>
    <w:rsid w:val="00F74A7D"/>
    <w:rsid w:val="00F76C1B"/>
    <w:rsid w:val="00F81842"/>
    <w:rsid w:val="00F8315E"/>
    <w:rsid w:val="00F8539E"/>
    <w:rsid w:val="00F866EF"/>
    <w:rsid w:val="00F87AD8"/>
    <w:rsid w:val="00F87AF9"/>
    <w:rsid w:val="00F905F1"/>
    <w:rsid w:val="00F9074A"/>
    <w:rsid w:val="00F95761"/>
    <w:rsid w:val="00F95949"/>
    <w:rsid w:val="00F96500"/>
    <w:rsid w:val="00F968CF"/>
    <w:rsid w:val="00FA2897"/>
    <w:rsid w:val="00FA37ED"/>
    <w:rsid w:val="00FA47B5"/>
    <w:rsid w:val="00FA496D"/>
    <w:rsid w:val="00FA506B"/>
    <w:rsid w:val="00FA52F0"/>
    <w:rsid w:val="00FA5C5F"/>
    <w:rsid w:val="00FB075C"/>
    <w:rsid w:val="00FB4182"/>
    <w:rsid w:val="00FB4690"/>
    <w:rsid w:val="00FB6452"/>
    <w:rsid w:val="00FB7F83"/>
    <w:rsid w:val="00FC00A9"/>
    <w:rsid w:val="00FC0235"/>
    <w:rsid w:val="00FC0E31"/>
    <w:rsid w:val="00FC1B6E"/>
    <w:rsid w:val="00FC288B"/>
    <w:rsid w:val="00FC3184"/>
    <w:rsid w:val="00FC53A5"/>
    <w:rsid w:val="00FC6F72"/>
    <w:rsid w:val="00FC7DDD"/>
    <w:rsid w:val="00FD00B5"/>
    <w:rsid w:val="00FD1D42"/>
    <w:rsid w:val="00FD2152"/>
    <w:rsid w:val="00FD2798"/>
    <w:rsid w:val="00FD3864"/>
    <w:rsid w:val="00FD3C2F"/>
    <w:rsid w:val="00FD3C6F"/>
    <w:rsid w:val="00FD4BAF"/>
    <w:rsid w:val="00FD5C00"/>
    <w:rsid w:val="00FD6AF7"/>
    <w:rsid w:val="00FD6F88"/>
    <w:rsid w:val="00FD7E2D"/>
    <w:rsid w:val="00FE0499"/>
    <w:rsid w:val="00FE1634"/>
    <w:rsid w:val="00FE20A1"/>
    <w:rsid w:val="00FE687B"/>
    <w:rsid w:val="00FE7071"/>
    <w:rsid w:val="00FE70DF"/>
    <w:rsid w:val="00FE73D4"/>
    <w:rsid w:val="00FE79D2"/>
    <w:rsid w:val="00FF0903"/>
    <w:rsid w:val="00FF34B4"/>
    <w:rsid w:val="00FF35DC"/>
    <w:rsid w:val="00FF36D9"/>
    <w:rsid w:val="00FF4E55"/>
    <w:rsid w:val="00FF6661"/>
    <w:rsid w:val="00FF68ED"/>
    <w:rsid w:val="00FF76FE"/>
    <w:rsid w:val="00FF7C92"/>
    <w:rsid w:val="00FF7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93C6E6"/>
  <w15:chartTrackingRefBased/>
  <w15:docId w15:val="{3D2EC9A3-CCAC-4C35-A4A4-8BBA9366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6742"/>
    <w:pPr>
      <w:widowControl w:val="0"/>
      <w:autoSpaceDE w:val="0"/>
      <w:autoSpaceDN w:val="0"/>
      <w:adjustRightInd w:val="0"/>
    </w:pPr>
    <w:rPr>
      <w:rFonts w:ascii="Shruti" w:hAnsi="Shruti"/>
      <w:sz w:val="24"/>
      <w:szCs w:val="24"/>
    </w:rPr>
  </w:style>
  <w:style w:type="paragraph" w:styleId="Heading1">
    <w:name w:val="heading 1"/>
    <w:next w:val="BodyText"/>
    <w:link w:val="Heading1Char"/>
    <w:qFormat/>
    <w:rsid w:val="001D2E34"/>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1D2E3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1D2E34"/>
    <w:pPr>
      <w:outlineLvl w:val="2"/>
    </w:pPr>
  </w:style>
  <w:style w:type="paragraph" w:styleId="Heading4">
    <w:name w:val="heading 4"/>
    <w:next w:val="BodyText"/>
    <w:link w:val="Heading4Char"/>
    <w:uiPriority w:val="9"/>
    <w:semiHidden/>
    <w:unhideWhenUsed/>
    <w:qFormat/>
    <w:rsid w:val="003C4FA3"/>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AC7C8A"/>
  </w:style>
  <w:style w:type="paragraph" w:customStyle="1" w:styleId="Level1">
    <w:name w:val="Level 1"/>
    <w:basedOn w:val="Normal"/>
    <w:rsid w:val="00AC7C8A"/>
    <w:pPr>
      <w:numPr>
        <w:numId w:val="2"/>
      </w:numPr>
      <w:ind w:left="835" w:hanging="591"/>
      <w:outlineLvl w:val="0"/>
    </w:pPr>
  </w:style>
  <w:style w:type="paragraph" w:customStyle="1" w:styleId="Level2">
    <w:name w:val="Level 2"/>
    <w:basedOn w:val="Normal"/>
    <w:rsid w:val="00AC7C8A"/>
    <w:pPr>
      <w:numPr>
        <w:ilvl w:val="1"/>
        <w:numId w:val="1"/>
      </w:numPr>
      <w:outlineLvl w:val="1"/>
    </w:pPr>
  </w:style>
  <w:style w:type="paragraph" w:styleId="Header">
    <w:name w:val="header"/>
    <w:basedOn w:val="Normal"/>
    <w:link w:val="HeaderChar"/>
    <w:rsid w:val="00B47ED7"/>
    <w:pPr>
      <w:tabs>
        <w:tab w:val="center" w:pos="4320"/>
        <w:tab w:val="right" w:pos="8640"/>
      </w:tabs>
    </w:pPr>
  </w:style>
  <w:style w:type="paragraph" w:styleId="Footer">
    <w:name w:val="footer"/>
    <w:basedOn w:val="Normal"/>
    <w:link w:val="FooterChar"/>
    <w:rsid w:val="00B47ED7"/>
    <w:pPr>
      <w:tabs>
        <w:tab w:val="center" w:pos="4320"/>
        <w:tab w:val="right" w:pos="8640"/>
      </w:tabs>
    </w:pPr>
  </w:style>
  <w:style w:type="character" w:styleId="CommentReference">
    <w:name w:val="annotation reference"/>
    <w:semiHidden/>
    <w:rsid w:val="004C5A02"/>
    <w:rPr>
      <w:sz w:val="16"/>
      <w:szCs w:val="16"/>
    </w:rPr>
  </w:style>
  <w:style w:type="paragraph" w:styleId="CommentText">
    <w:name w:val="annotation text"/>
    <w:basedOn w:val="Normal"/>
    <w:link w:val="CommentTextChar"/>
    <w:semiHidden/>
    <w:rsid w:val="004C5A02"/>
    <w:rPr>
      <w:sz w:val="20"/>
      <w:szCs w:val="20"/>
    </w:rPr>
  </w:style>
  <w:style w:type="paragraph" w:styleId="CommentSubject">
    <w:name w:val="annotation subject"/>
    <w:basedOn w:val="CommentText"/>
    <w:next w:val="CommentText"/>
    <w:link w:val="CommentSubjectChar"/>
    <w:semiHidden/>
    <w:rsid w:val="004C5A02"/>
    <w:rPr>
      <w:b/>
      <w:bCs/>
    </w:rPr>
  </w:style>
  <w:style w:type="paragraph" w:styleId="BalloonText">
    <w:name w:val="Balloon Text"/>
    <w:basedOn w:val="Normal"/>
    <w:link w:val="BalloonTextChar"/>
    <w:semiHidden/>
    <w:rsid w:val="004C5A02"/>
    <w:rPr>
      <w:rFonts w:ascii="Tahoma" w:hAnsi="Tahoma" w:cs="Tahoma"/>
      <w:sz w:val="16"/>
      <w:szCs w:val="16"/>
    </w:rPr>
  </w:style>
  <w:style w:type="table" w:styleId="TableGrid">
    <w:name w:val="Table Grid"/>
    <w:basedOn w:val="TableNormal"/>
    <w:rsid w:val="00810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405CB"/>
    <w:rPr>
      <w:rFonts w:ascii="Shruti" w:hAnsi="Shruti"/>
      <w:sz w:val="24"/>
      <w:szCs w:val="24"/>
    </w:rPr>
  </w:style>
  <w:style w:type="character" w:styleId="Hyperlink">
    <w:name w:val="Hyperlink"/>
    <w:rsid w:val="00AC0D7B"/>
    <w:rPr>
      <w:color w:val="0000FF"/>
      <w:u w:val="single"/>
    </w:rPr>
  </w:style>
  <w:style w:type="paragraph" w:styleId="ListParagraph">
    <w:name w:val="List Paragraph"/>
    <w:basedOn w:val="Normal"/>
    <w:uiPriority w:val="34"/>
    <w:qFormat/>
    <w:rsid w:val="00D0534A"/>
    <w:pPr>
      <w:ind w:left="720"/>
    </w:pPr>
  </w:style>
  <w:style w:type="character" w:customStyle="1" w:styleId="HeaderChar">
    <w:name w:val="Header Char"/>
    <w:basedOn w:val="DefaultParagraphFont"/>
    <w:link w:val="Header"/>
    <w:uiPriority w:val="99"/>
    <w:rsid w:val="00B4287B"/>
    <w:rPr>
      <w:rFonts w:ascii="Shruti" w:hAnsi="Shruti"/>
      <w:sz w:val="24"/>
      <w:szCs w:val="24"/>
    </w:rPr>
  </w:style>
  <w:style w:type="character" w:customStyle="1" w:styleId="FooterChar">
    <w:name w:val="Footer Char"/>
    <w:basedOn w:val="DefaultParagraphFont"/>
    <w:link w:val="Footer"/>
    <w:uiPriority w:val="99"/>
    <w:rsid w:val="00B4287B"/>
    <w:rPr>
      <w:rFonts w:ascii="Shruti" w:hAnsi="Shruti"/>
      <w:sz w:val="24"/>
      <w:szCs w:val="24"/>
    </w:rPr>
  </w:style>
  <w:style w:type="character" w:customStyle="1" w:styleId="CommentTextChar">
    <w:name w:val="Comment Text Char"/>
    <w:basedOn w:val="DefaultParagraphFont"/>
    <w:link w:val="CommentText"/>
    <w:uiPriority w:val="99"/>
    <w:semiHidden/>
    <w:rsid w:val="00B4287B"/>
    <w:rPr>
      <w:rFonts w:ascii="Shruti" w:hAnsi="Shruti"/>
    </w:rPr>
  </w:style>
  <w:style w:type="character" w:customStyle="1" w:styleId="CommentSubjectChar">
    <w:name w:val="Comment Subject Char"/>
    <w:basedOn w:val="CommentTextChar"/>
    <w:link w:val="CommentSubject"/>
    <w:uiPriority w:val="99"/>
    <w:semiHidden/>
    <w:rsid w:val="00B4287B"/>
    <w:rPr>
      <w:rFonts w:ascii="Shruti" w:hAnsi="Shruti"/>
      <w:b/>
      <w:bCs/>
    </w:rPr>
  </w:style>
  <w:style w:type="character" w:customStyle="1" w:styleId="BalloonTextChar">
    <w:name w:val="Balloon Text Char"/>
    <w:basedOn w:val="DefaultParagraphFont"/>
    <w:link w:val="BalloonText"/>
    <w:uiPriority w:val="99"/>
    <w:semiHidden/>
    <w:rsid w:val="00B4287B"/>
    <w:rPr>
      <w:rFonts w:ascii="Tahoma" w:hAnsi="Tahoma" w:cs="Tahoma"/>
      <w:sz w:val="16"/>
      <w:szCs w:val="16"/>
    </w:rPr>
  </w:style>
  <w:style w:type="character" w:customStyle="1" w:styleId="Heading1Char">
    <w:name w:val="Heading 1 Char"/>
    <w:basedOn w:val="DefaultParagraphFont"/>
    <w:link w:val="Heading1"/>
    <w:rsid w:val="001D2E34"/>
    <w:rPr>
      <w:rFonts w:ascii="Arial" w:eastAsiaTheme="majorEastAsia" w:hAnsi="Arial" w:cstheme="majorBidi"/>
      <w:caps/>
      <w:sz w:val="22"/>
      <w:szCs w:val="22"/>
    </w:rPr>
  </w:style>
  <w:style w:type="character" w:customStyle="1" w:styleId="Heading2Char">
    <w:name w:val="Heading 2 Char"/>
    <w:basedOn w:val="DefaultParagraphFont"/>
    <w:link w:val="Heading2"/>
    <w:rsid w:val="001D2E34"/>
    <w:rPr>
      <w:rFonts w:ascii="Arial" w:eastAsiaTheme="majorEastAsia" w:hAnsi="Arial" w:cstheme="majorBidi"/>
      <w:sz w:val="22"/>
      <w:szCs w:val="22"/>
    </w:rPr>
  </w:style>
  <w:style w:type="character" w:customStyle="1" w:styleId="Heading3Char">
    <w:name w:val="Heading 3 Char"/>
    <w:basedOn w:val="DefaultParagraphFont"/>
    <w:link w:val="Heading3"/>
    <w:rsid w:val="001D2E34"/>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3C4FA3"/>
    <w:rPr>
      <w:rFonts w:asciiTheme="majorHAnsi" w:eastAsiaTheme="majorEastAsia" w:hAnsiTheme="majorHAnsi" w:cstheme="majorBidi"/>
      <w:iCs/>
      <w:sz w:val="22"/>
      <w:szCs w:val="22"/>
    </w:rPr>
  </w:style>
  <w:style w:type="paragraph" w:customStyle="1" w:styleId="IMCIP">
    <w:name w:val="IMC/IP #"/>
    <w:next w:val="Title"/>
    <w:rsid w:val="001D2E34"/>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1D2E34"/>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1D2E34"/>
    <w:rPr>
      <w:rFonts w:ascii="Arial" w:eastAsiaTheme="minorHAnsi" w:hAnsi="Arial" w:cs="Arial"/>
      <w:szCs w:val="22"/>
    </w:rPr>
  </w:style>
  <w:style w:type="paragraph" w:styleId="BodyText">
    <w:name w:val="Body Text"/>
    <w:link w:val="BodyTextChar"/>
    <w:rsid w:val="001D2E34"/>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1D2E34"/>
    <w:rPr>
      <w:rFonts w:ascii="Arial" w:eastAsiaTheme="minorHAnsi" w:hAnsi="Arial" w:cs="Arial"/>
      <w:sz w:val="22"/>
      <w:szCs w:val="22"/>
    </w:rPr>
  </w:style>
  <w:style w:type="paragraph" w:styleId="Title">
    <w:name w:val="Title"/>
    <w:next w:val="BodyText"/>
    <w:link w:val="TitleChar"/>
    <w:qFormat/>
    <w:rsid w:val="001D2E34"/>
    <w:pPr>
      <w:spacing w:before="220" w:after="220"/>
      <w:jc w:val="center"/>
    </w:pPr>
    <w:rPr>
      <w:rFonts w:ascii="Arial" w:hAnsi="Arial" w:cs="Arial"/>
      <w:sz w:val="22"/>
      <w:szCs w:val="22"/>
    </w:rPr>
  </w:style>
  <w:style w:type="character" w:customStyle="1" w:styleId="TitleChar">
    <w:name w:val="Title Char"/>
    <w:basedOn w:val="DefaultParagraphFont"/>
    <w:link w:val="Title"/>
    <w:rsid w:val="001D2E34"/>
    <w:rPr>
      <w:rFonts w:ascii="Arial" w:hAnsi="Arial" w:cs="Arial"/>
      <w:sz w:val="22"/>
      <w:szCs w:val="22"/>
    </w:rPr>
  </w:style>
  <w:style w:type="paragraph" w:customStyle="1" w:styleId="EffectiveDate">
    <w:name w:val="Effective Date"/>
    <w:next w:val="BodyText"/>
    <w:qFormat/>
    <w:rsid w:val="001D2E34"/>
    <w:pPr>
      <w:spacing w:before="220" w:after="440"/>
      <w:jc w:val="center"/>
    </w:pPr>
    <w:rPr>
      <w:rFonts w:ascii="Arial" w:hAnsi="Arial" w:cs="Arial"/>
      <w:sz w:val="22"/>
      <w:szCs w:val="22"/>
    </w:rPr>
  </w:style>
  <w:style w:type="paragraph" w:customStyle="1" w:styleId="Applicability">
    <w:name w:val="Applicability"/>
    <w:basedOn w:val="BodyText"/>
    <w:qFormat/>
    <w:rsid w:val="00C56742"/>
    <w:pPr>
      <w:spacing w:before="440"/>
      <w:ind w:left="2160" w:hanging="2160"/>
    </w:pPr>
  </w:style>
  <w:style w:type="paragraph" w:styleId="BodyText2">
    <w:name w:val="Body Text 2"/>
    <w:link w:val="BodyText2Char"/>
    <w:rsid w:val="001D2E34"/>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1D2E34"/>
    <w:rPr>
      <w:rFonts w:ascii="Arial" w:eastAsiaTheme="majorEastAsia" w:hAnsi="Arial" w:cstheme="majorBidi"/>
      <w:sz w:val="22"/>
      <w:szCs w:val="22"/>
    </w:rPr>
  </w:style>
  <w:style w:type="paragraph" w:styleId="BodyText3">
    <w:name w:val="Body Text 3"/>
    <w:basedOn w:val="BodyText"/>
    <w:link w:val="BodyText3Char"/>
    <w:rsid w:val="001D2E34"/>
    <w:pPr>
      <w:ind w:left="720"/>
    </w:pPr>
    <w:rPr>
      <w:rFonts w:eastAsiaTheme="majorEastAsia" w:cstheme="majorBidi"/>
    </w:rPr>
  </w:style>
  <w:style w:type="character" w:customStyle="1" w:styleId="BodyText3Char">
    <w:name w:val="Body Text 3 Char"/>
    <w:basedOn w:val="DefaultParagraphFont"/>
    <w:link w:val="BodyText3"/>
    <w:rsid w:val="001D2E34"/>
    <w:rPr>
      <w:rFonts w:ascii="Arial" w:eastAsiaTheme="majorEastAsia" w:hAnsi="Arial" w:cstheme="majorBidi"/>
      <w:sz w:val="22"/>
      <w:szCs w:val="22"/>
    </w:rPr>
  </w:style>
  <w:style w:type="paragraph" w:customStyle="1" w:styleId="END">
    <w:name w:val="END"/>
    <w:next w:val="BodyText"/>
    <w:qFormat/>
    <w:rsid w:val="001D2E34"/>
    <w:pPr>
      <w:autoSpaceDE w:val="0"/>
      <w:autoSpaceDN w:val="0"/>
      <w:adjustRightInd w:val="0"/>
      <w:spacing w:before="440" w:after="440"/>
      <w:jc w:val="center"/>
    </w:pPr>
    <w:rPr>
      <w:rFonts w:ascii="Arial" w:hAnsi="Arial" w:cs="Arial"/>
      <w:sz w:val="22"/>
      <w:szCs w:val="22"/>
    </w:rPr>
  </w:style>
  <w:style w:type="table" w:customStyle="1" w:styleId="IM">
    <w:name w:val="IM"/>
    <w:basedOn w:val="TableNormal"/>
    <w:uiPriority w:val="99"/>
    <w:rsid w:val="001D2E34"/>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attachmenttitle">
    <w:name w:val="attachment title"/>
    <w:next w:val="BodyText"/>
    <w:qFormat/>
    <w:rsid w:val="001D2E34"/>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1D2E34"/>
    <w:rPr>
      <w:rFonts w:ascii="Arial" w:eastAsiaTheme="minorHAnsi" w:hAnsi="Arial" w:cstheme="minorBidi"/>
      <w:sz w:val="22"/>
      <w:szCs w:val="22"/>
    </w:rPr>
  </w:style>
  <w:style w:type="character" w:customStyle="1" w:styleId="Commitment">
    <w:name w:val="Commitment"/>
    <w:basedOn w:val="BodyTextChar"/>
    <w:uiPriority w:val="1"/>
    <w:qFormat/>
    <w:rsid w:val="001D2E34"/>
    <w:rPr>
      <w:rFonts w:ascii="Arial" w:eastAsiaTheme="minorHAnsi" w:hAnsi="Arial" w:cs="Arial"/>
      <w:i/>
      <w:iCs/>
      <w:sz w:val="22"/>
      <w:szCs w:val="22"/>
    </w:rPr>
  </w:style>
  <w:style w:type="paragraph" w:customStyle="1" w:styleId="CornerstoneBases">
    <w:name w:val="Cornerstone / Bases"/>
    <w:basedOn w:val="BodyText"/>
    <w:qFormat/>
    <w:rsid w:val="001D2E34"/>
    <w:pPr>
      <w:ind w:left="2160" w:hanging="2160"/>
    </w:pPr>
  </w:style>
  <w:style w:type="paragraph" w:customStyle="1" w:styleId="Requirement">
    <w:name w:val="Requirement"/>
    <w:basedOn w:val="BodyText3"/>
    <w:qFormat/>
    <w:rsid w:val="003C4FA3"/>
    <w:pPr>
      <w:keepNext/>
    </w:pPr>
    <w:rPr>
      <w:b/>
      <w:bCs/>
    </w:rPr>
  </w:style>
  <w:style w:type="paragraph" w:customStyle="1" w:styleId="SpecificGuidance">
    <w:name w:val="Specific Guidance"/>
    <w:basedOn w:val="BodyText3"/>
    <w:qFormat/>
    <w:rsid w:val="001D2E34"/>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177744">
      <w:bodyDiv w:val="1"/>
      <w:marLeft w:val="0"/>
      <w:marRight w:val="0"/>
      <w:marTop w:val="0"/>
      <w:marBottom w:val="0"/>
      <w:divBdr>
        <w:top w:val="none" w:sz="0" w:space="0" w:color="auto"/>
        <w:left w:val="none" w:sz="0" w:space="0" w:color="auto"/>
        <w:bottom w:val="none" w:sz="0" w:space="0" w:color="auto"/>
        <w:right w:val="none" w:sz="0" w:space="0" w:color="auto"/>
      </w:divBdr>
    </w:div>
    <w:div w:id="458958993">
      <w:bodyDiv w:val="1"/>
      <w:marLeft w:val="0"/>
      <w:marRight w:val="0"/>
      <w:marTop w:val="0"/>
      <w:marBottom w:val="0"/>
      <w:divBdr>
        <w:top w:val="none" w:sz="0" w:space="0" w:color="auto"/>
        <w:left w:val="none" w:sz="0" w:space="0" w:color="auto"/>
        <w:bottom w:val="none" w:sz="0" w:space="0" w:color="auto"/>
        <w:right w:val="none" w:sz="0" w:space="0" w:color="auto"/>
      </w:divBdr>
    </w:div>
    <w:div w:id="898637738">
      <w:bodyDiv w:val="1"/>
      <w:marLeft w:val="0"/>
      <w:marRight w:val="0"/>
      <w:marTop w:val="0"/>
      <w:marBottom w:val="0"/>
      <w:divBdr>
        <w:top w:val="none" w:sz="0" w:space="0" w:color="auto"/>
        <w:left w:val="none" w:sz="0" w:space="0" w:color="auto"/>
        <w:bottom w:val="none" w:sz="0" w:space="0" w:color="auto"/>
        <w:right w:val="none" w:sz="0" w:space="0" w:color="auto"/>
      </w:divBdr>
    </w:div>
    <w:div w:id="1028290819">
      <w:bodyDiv w:val="1"/>
      <w:marLeft w:val="0"/>
      <w:marRight w:val="0"/>
      <w:marTop w:val="0"/>
      <w:marBottom w:val="0"/>
      <w:divBdr>
        <w:top w:val="none" w:sz="0" w:space="0" w:color="auto"/>
        <w:left w:val="none" w:sz="0" w:space="0" w:color="auto"/>
        <w:bottom w:val="none" w:sz="0" w:space="0" w:color="auto"/>
        <w:right w:val="none" w:sz="0" w:space="0" w:color="auto"/>
      </w:divBdr>
    </w:div>
    <w:div w:id="1034505355">
      <w:bodyDiv w:val="1"/>
      <w:marLeft w:val="0"/>
      <w:marRight w:val="0"/>
      <w:marTop w:val="0"/>
      <w:marBottom w:val="0"/>
      <w:divBdr>
        <w:top w:val="none" w:sz="0" w:space="0" w:color="auto"/>
        <w:left w:val="none" w:sz="0" w:space="0" w:color="auto"/>
        <w:bottom w:val="none" w:sz="0" w:space="0" w:color="auto"/>
        <w:right w:val="none" w:sz="0" w:space="0" w:color="auto"/>
      </w:divBdr>
    </w:div>
    <w:div w:id="1171916694">
      <w:bodyDiv w:val="1"/>
      <w:marLeft w:val="0"/>
      <w:marRight w:val="0"/>
      <w:marTop w:val="0"/>
      <w:marBottom w:val="0"/>
      <w:divBdr>
        <w:top w:val="none" w:sz="0" w:space="0" w:color="auto"/>
        <w:left w:val="none" w:sz="0" w:space="0" w:color="auto"/>
        <w:bottom w:val="none" w:sz="0" w:space="0" w:color="auto"/>
        <w:right w:val="none" w:sz="0" w:space="0" w:color="auto"/>
      </w:divBdr>
    </w:div>
    <w:div w:id="1381125275">
      <w:bodyDiv w:val="1"/>
      <w:marLeft w:val="0"/>
      <w:marRight w:val="0"/>
      <w:marTop w:val="0"/>
      <w:marBottom w:val="0"/>
      <w:divBdr>
        <w:top w:val="none" w:sz="0" w:space="0" w:color="auto"/>
        <w:left w:val="none" w:sz="0" w:space="0" w:color="auto"/>
        <w:bottom w:val="none" w:sz="0" w:space="0" w:color="auto"/>
        <w:right w:val="none" w:sz="0" w:space="0" w:color="auto"/>
      </w:divBdr>
    </w:div>
    <w:div w:id="1634212667">
      <w:bodyDiv w:val="1"/>
      <w:marLeft w:val="0"/>
      <w:marRight w:val="0"/>
      <w:marTop w:val="0"/>
      <w:marBottom w:val="0"/>
      <w:divBdr>
        <w:top w:val="none" w:sz="0" w:space="0" w:color="auto"/>
        <w:left w:val="none" w:sz="0" w:space="0" w:color="auto"/>
        <w:bottom w:val="none" w:sz="0" w:space="0" w:color="auto"/>
        <w:right w:val="none" w:sz="0" w:space="0" w:color="auto"/>
      </w:divBdr>
    </w:div>
    <w:div w:id="1853840851">
      <w:bodyDiv w:val="1"/>
      <w:marLeft w:val="0"/>
      <w:marRight w:val="0"/>
      <w:marTop w:val="0"/>
      <w:marBottom w:val="0"/>
      <w:divBdr>
        <w:top w:val="none" w:sz="0" w:space="0" w:color="auto"/>
        <w:left w:val="none" w:sz="0" w:space="0" w:color="auto"/>
        <w:bottom w:val="none" w:sz="0" w:space="0" w:color="auto"/>
        <w:right w:val="none" w:sz="0" w:space="0" w:color="auto"/>
      </w:divBdr>
    </w:div>
    <w:div w:id="191616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8A5784-5955-4900-99F8-46185D6FDB8C}">
  <ds:schemaRefs>
    <ds:schemaRef ds:uri="http://schemas.microsoft.com/sharepoint/v3/contenttype/forms"/>
  </ds:schemaRefs>
</ds:datastoreItem>
</file>

<file path=customXml/itemProps2.xml><?xml version="1.0" encoding="utf-8"?>
<ds:datastoreItem xmlns:ds="http://schemas.openxmlformats.org/officeDocument/2006/customXml" ds:itemID="{9E9DA0EB-3C86-444C-B85E-632101361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519BF8-28E8-42C6-A8E4-F91DE879FF81}">
  <ds:schemaRefs>
    <ds:schemaRef ds:uri="http://purl.org/dc/elements/1.1/"/>
    <ds:schemaRef ds:uri="http://schemas.microsoft.com/office/2006/metadata/properties"/>
    <ds:schemaRef ds:uri="bd536709-b854-4f3b-a247-393f1123cff3"/>
    <ds:schemaRef ds:uri="http://purl.org/dc/terms/"/>
    <ds:schemaRef ds:uri="http://schemas.openxmlformats.org/package/2006/metadata/core-properties"/>
    <ds:schemaRef ds:uri="http://schemas.microsoft.com/office/2006/documentManagement/types"/>
    <ds:schemaRef ds:uri="4ebc427b-1bcf-4856-a750-efc6bf2bcca6"/>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4</TotalTime>
  <Pages>16</Pages>
  <Words>6289</Words>
  <Characters>35849</Characters>
  <Application>Microsoft Office Word</Application>
  <DocSecurity>2</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4</cp:revision>
  <dcterms:created xsi:type="dcterms:W3CDTF">2024-07-24T18:48:00Z</dcterms:created>
  <dcterms:modified xsi:type="dcterms:W3CDTF">2024-07-24T18:52:00Z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